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3DDBAF4" w14:textId="77777777" w:rsidR="009662C0" w:rsidRPr="00334C9E" w:rsidRDefault="009662C0" w:rsidP="009662C0">
      <w:pPr>
        <w:spacing w:before="120" w:after="120"/>
        <w:jc w:val="center"/>
        <w:rPr>
          <w:rFonts w:cs="Arial"/>
          <w:b/>
          <w:color w:val="1F497D"/>
        </w:rPr>
      </w:pPr>
    </w:p>
    <w:p w14:paraId="58BFA75E" w14:textId="77777777" w:rsidR="009A72EF" w:rsidRDefault="009A72EF" w:rsidP="001D15EF">
      <w:pPr>
        <w:spacing w:after="0" w:line="240" w:lineRule="auto"/>
        <w:ind w:left="1418" w:right="1139" w:hanging="360"/>
        <w:contextualSpacing/>
        <w:jc w:val="center"/>
        <w:outlineLvl w:val="0"/>
        <w:rPr>
          <w:rFonts w:cs="Arial"/>
          <w:b/>
          <w:color w:val="1F497D"/>
          <w:highlight w:val="yellow"/>
        </w:rPr>
      </w:pPr>
      <w:bookmarkStart w:id="0" w:name="_Ref494968963"/>
    </w:p>
    <w:bookmarkEnd w:id="0"/>
    <w:p w14:paraId="18E8781F" w14:textId="77777777" w:rsidR="002B4BB6" w:rsidRPr="003615B6" w:rsidRDefault="002B4BB6" w:rsidP="001D15EF">
      <w:pPr>
        <w:spacing w:after="0" w:line="240" w:lineRule="auto"/>
        <w:ind w:left="1418" w:right="1139" w:hanging="360"/>
        <w:contextualSpacing/>
        <w:jc w:val="center"/>
        <w:outlineLvl w:val="0"/>
        <w:rPr>
          <w:rFonts w:eastAsia="Times New Roman" w:cs="Arial"/>
          <w:b/>
          <w:bCs/>
          <w:color w:val="000000" w:themeColor="text1"/>
          <w:sz w:val="28"/>
          <w:lang w:bidi="en-US"/>
        </w:rPr>
      </w:pP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t xml:space="preserve">KRITÉRIÁ PRE VÝBER </w:t>
      </w:r>
      <w:r w:rsidRPr="00334C9E">
        <w:rPr>
          <w:rFonts w:eastAsia="Times New Roman" w:cs="Arial"/>
          <w:b/>
          <w:bCs/>
          <w:color w:val="000000" w:themeColor="text1"/>
          <w:sz w:val="28"/>
          <w:lang w:bidi="en-US"/>
        </w:rPr>
        <w:t>PROJEKTOV</w:t>
      </w: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t xml:space="preserve"> - HODNOTIACE KRITÉRIÁ</w:t>
      </w:r>
    </w:p>
    <w:p w14:paraId="2954FE14" w14:textId="0641EB99" w:rsidR="002B4BB6" w:rsidRPr="00334C9E" w:rsidRDefault="002B4BB6" w:rsidP="002B4BB6">
      <w:pPr>
        <w:widowControl w:val="0"/>
        <w:spacing w:after="0" w:line="240" w:lineRule="auto"/>
        <w:ind w:left="1421" w:right="1139"/>
        <w:jc w:val="center"/>
        <w:rPr>
          <w:rFonts w:eastAsia="Arial Unicode MS" w:cs="Arial"/>
          <w:color w:val="000000" w:themeColor="text1"/>
          <w:sz w:val="28"/>
          <w:u w:color="000000"/>
        </w:rPr>
      </w:pPr>
      <w:r w:rsidRPr="00334C9E">
        <w:rPr>
          <w:rFonts w:eastAsia="Arial Unicode MS" w:cs="Arial"/>
          <w:color w:val="000000" w:themeColor="text1"/>
          <w:sz w:val="28"/>
          <w:u w:color="000000"/>
        </w:rPr>
        <w:t xml:space="preserve">pre hodnotenie žiadostí o </w:t>
      </w:r>
      <w:r w:rsidR="005210F1" w:rsidRPr="00334C9E">
        <w:rPr>
          <w:rFonts w:eastAsia="Arial Unicode MS" w:cs="Arial"/>
          <w:color w:val="000000" w:themeColor="text1"/>
          <w:sz w:val="28"/>
          <w:u w:color="000000"/>
        </w:rPr>
        <w:t>príspevok</w:t>
      </w:r>
    </w:p>
    <w:p w14:paraId="246FF6FA" w14:textId="77777777" w:rsidR="00334C9E" w:rsidRDefault="00334C9E" w:rsidP="009459EB">
      <w:pPr>
        <w:spacing w:after="120"/>
        <w:jc w:val="both"/>
        <w:rPr>
          <w:rFonts w:cs="Arial"/>
          <w:b/>
          <w:color w:val="000000" w:themeColor="text1"/>
        </w:rPr>
      </w:pPr>
    </w:p>
    <w:tbl>
      <w:tblPr>
        <w:tblStyle w:val="Mriekatabuky"/>
        <w:tblW w:w="14851" w:type="dxa"/>
        <w:jc w:val="center"/>
        <w:tblLook w:val="04A0" w:firstRow="1" w:lastRow="0" w:firstColumn="1" w:lastColumn="0" w:noHBand="0" w:noVBand="1"/>
      </w:tblPr>
      <w:tblGrid>
        <w:gridCol w:w="3185"/>
        <w:gridCol w:w="11666"/>
      </w:tblGrid>
      <w:tr w:rsidR="00334C9E" w:rsidRPr="00A42D69" w14:paraId="2833732E" w14:textId="77777777" w:rsidTr="008B4C41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  <w:vAlign w:val="center"/>
          </w:tcPr>
          <w:p w14:paraId="7C0A41AB" w14:textId="77777777" w:rsidR="00334C9E" w:rsidRPr="00C63419" w:rsidRDefault="00334C9E" w:rsidP="008B4C41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Operačný program</w:t>
            </w:r>
          </w:p>
        </w:tc>
        <w:tc>
          <w:tcPr>
            <w:tcW w:w="11666" w:type="dxa"/>
            <w:vAlign w:val="center"/>
          </w:tcPr>
          <w:p w14:paraId="30863887" w14:textId="77777777" w:rsidR="00334C9E" w:rsidRPr="00A42D69" w:rsidRDefault="00334C9E" w:rsidP="008B4C41">
            <w:pPr>
              <w:spacing w:before="120" w:after="120"/>
              <w:ind w:firstLine="28"/>
            </w:pPr>
            <w:r w:rsidRPr="00A42D69">
              <w:t>Integrovaný regionálny operačný program</w:t>
            </w:r>
          </w:p>
        </w:tc>
      </w:tr>
      <w:tr w:rsidR="00334C9E" w:rsidRPr="00A42D69" w14:paraId="378F3D0C" w14:textId="77777777" w:rsidTr="008B4C41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  <w:vAlign w:val="center"/>
          </w:tcPr>
          <w:p w14:paraId="58D660E9" w14:textId="77777777" w:rsidR="00334C9E" w:rsidRPr="00C63419" w:rsidRDefault="00334C9E" w:rsidP="008B4C41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Prioritná os</w:t>
            </w:r>
          </w:p>
        </w:tc>
        <w:tc>
          <w:tcPr>
            <w:tcW w:w="11666" w:type="dxa"/>
            <w:vAlign w:val="center"/>
          </w:tcPr>
          <w:p w14:paraId="3350A323" w14:textId="77777777" w:rsidR="00334C9E" w:rsidRPr="00A42D69" w:rsidRDefault="00334C9E" w:rsidP="008B4C41">
            <w:pPr>
              <w:spacing w:before="120" w:after="120"/>
              <w:ind w:firstLine="28"/>
            </w:pPr>
            <w:r w:rsidRPr="00A42D69">
              <w:t>5. Miestny rozvoj vedený komunitou</w:t>
            </w:r>
          </w:p>
        </w:tc>
      </w:tr>
      <w:tr w:rsidR="00334C9E" w:rsidRPr="00A42D69" w14:paraId="6D89574A" w14:textId="77777777" w:rsidTr="008B4C41">
        <w:trPr>
          <w:trHeight w:val="789"/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0D25CC34" w14:textId="77777777" w:rsidR="00334C9E" w:rsidRPr="00C63419" w:rsidRDefault="00334C9E" w:rsidP="008B4C41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Investičná priorita</w:t>
            </w:r>
          </w:p>
        </w:tc>
        <w:tc>
          <w:tcPr>
            <w:tcW w:w="11666" w:type="dxa"/>
            <w:tcBorders>
              <w:bottom w:val="single" w:sz="4" w:space="0" w:color="auto"/>
            </w:tcBorders>
            <w:vAlign w:val="center"/>
          </w:tcPr>
          <w:p w14:paraId="7E17AE5E" w14:textId="4478B24C" w:rsidR="00334C9E" w:rsidRPr="00A42D69" w:rsidRDefault="00334C9E" w:rsidP="008B4C41">
            <w:pPr>
              <w:tabs>
                <w:tab w:val="left" w:pos="8545"/>
              </w:tabs>
              <w:spacing w:before="120" w:after="120"/>
              <w:ind w:firstLine="28"/>
            </w:pPr>
            <w:r w:rsidRPr="00A42D69">
              <w:t>5.1 Záväzné investície v rámci stratégií miestneho rozvoja vedeného komunitou</w:t>
            </w:r>
            <w:r w:rsidR="00563B2B">
              <w:tab/>
            </w:r>
          </w:p>
        </w:tc>
      </w:tr>
      <w:tr w:rsidR="00AD4FD2" w:rsidRPr="00A42D69" w14:paraId="2CF50C3D" w14:textId="77777777" w:rsidTr="008B4C41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48E6978F" w14:textId="27E3F7E5" w:rsidR="00AD4FD2" w:rsidRPr="00C63419" w:rsidRDefault="00AD4FD2" w:rsidP="008B4C41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Špecifický cieľ</w:t>
            </w:r>
          </w:p>
        </w:tc>
        <w:tc>
          <w:tcPr>
            <w:tcW w:w="11666" w:type="dxa"/>
            <w:tcBorders>
              <w:bottom w:val="single" w:sz="4" w:space="0" w:color="auto"/>
            </w:tcBorders>
            <w:vAlign w:val="center"/>
          </w:tcPr>
          <w:p w14:paraId="2CB16825" w14:textId="0C67522F" w:rsidR="00AD4FD2" w:rsidRPr="00A42D69" w:rsidRDefault="0008105A" w:rsidP="008B4C41">
            <w:pPr>
              <w:spacing w:before="120" w:after="120"/>
            </w:pPr>
            <w:sdt>
              <w:sdtPr>
                <w:rPr>
                  <w:rFonts w:cs="Arial"/>
                  <w:sz w:val="20"/>
                </w:rPr>
                <w:alias w:val="Výber špecifického cieľa IROP"/>
                <w:tag w:val="ŠC IROP"/>
                <w:id w:val="-1966735496"/>
                <w:placeholder>
                  <w:docPart w:val="7B0C82C2157A4025AC791A689E07B76B"/>
                </w:placeholder>
                <w:dropDownList>
                  <w:listItem w:value="Vyberte položku."/>
                  <w:listItem w:displayText="5.1.1 Zvýšenie zamestnanosti na miestnej úrovni podporou podnikania a inovácií" w:value="5.1.1 Zvýšenie zamestnanosti na miestnej úrovni podporou podnikania a inovácií"/>
                  <w:listItem w:displayText="5.1.2 Zlepšenie udržateľných vzťahov medzi vidieckymi rozvojovými centrami a ich zázemím vo verejných službách a vo verejných infraštruktúrach" w:value="5.1.2 Zlepšenie udržateľných vzťahov medzi vidieckymi rozvojovými centrami a ich zázemím vo verejných službách a vo verejných infraštruktúrach"/>
                </w:dropDownList>
              </w:sdtPr>
              <w:sdtEndPr/>
              <w:sdtContent>
                <w:r w:rsidR="00101E70">
                  <w:rPr>
                    <w:rFonts w:cs="Arial"/>
                    <w:sz w:val="20"/>
                  </w:rPr>
                  <w:t>5.1.2 Zlepšenie udržateľných vzťahov medzi vidieckymi rozvojovými centrami a ich zázemím vo verejných službách a vo verejných infraštruktúrach</w:t>
                </w:r>
              </w:sdtContent>
            </w:sdt>
          </w:p>
        </w:tc>
      </w:tr>
      <w:tr w:rsidR="00AD4FD2" w:rsidRPr="00A42D69" w14:paraId="46393496" w14:textId="77777777" w:rsidTr="008B4C41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4FE34DDC" w14:textId="77777777" w:rsidR="00AD4FD2" w:rsidRPr="00C63419" w:rsidRDefault="00AD4FD2" w:rsidP="008B4C41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MAS</w:t>
            </w:r>
          </w:p>
        </w:tc>
        <w:tc>
          <w:tcPr>
            <w:tcW w:w="11666" w:type="dxa"/>
            <w:tcBorders>
              <w:bottom w:val="single" w:sz="4" w:space="0" w:color="auto"/>
            </w:tcBorders>
            <w:vAlign w:val="center"/>
          </w:tcPr>
          <w:p w14:paraId="5E2ED89F" w14:textId="59354C63" w:rsidR="00AD4FD2" w:rsidRPr="00A42D69" w:rsidRDefault="00547EFD" w:rsidP="008B4C41">
            <w:pPr>
              <w:spacing w:before="120" w:after="120"/>
            </w:pPr>
            <w:r>
              <w:t xml:space="preserve">Miestna akčná skupina </w:t>
            </w:r>
            <w:r w:rsidR="00005065">
              <w:t>ROŇAVA, o.z.</w:t>
            </w:r>
          </w:p>
        </w:tc>
      </w:tr>
      <w:tr w:rsidR="00AD4FD2" w:rsidRPr="00A42D69" w14:paraId="5F2CF32D" w14:textId="77777777" w:rsidTr="008B4C41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1105393A" w14:textId="61FA351E" w:rsidR="00AD4FD2" w:rsidRPr="00C63419" w:rsidRDefault="00AD4FD2" w:rsidP="008B4C41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Hlavná aktivita projektu</w:t>
            </w:r>
          </w:p>
        </w:tc>
        <w:tc>
          <w:tcPr>
            <w:tcW w:w="11666" w:type="dxa"/>
            <w:tcBorders>
              <w:bottom w:val="single" w:sz="4" w:space="0" w:color="auto"/>
            </w:tcBorders>
            <w:vAlign w:val="center"/>
          </w:tcPr>
          <w:p w14:paraId="107121DE" w14:textId="4321D667" w:rsidR="00AD4FD2" w:rsidRPr="00A42D69" w:rsidRDefault="0008105A" w:rsidP="008B4C41">
            <w:pPr>
              <w:spacing w:before="120" w:after="120"/>
              <w:rPr>
                <w:b/>
              </w:rPr>
            </w:pPr>
            <w:sdt>
              <w:sdtPr>
                <w:rPr>
                  <w:rFonts w:cs="Arial"/>
                  <w:sz w:val="20"/>
                </w:rPr>
                <w:alias w:val="Hlavné aktivity"/>
                <w:tag w:val="Hlavné aktivity"/>
                <w:id w:val="-1490325014"/>
                <w:placeholder>
                  <w:docPart w:val="B00AEFC4A2924810BD89A45E601D4270"/>
                </w:placeholder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EndPr/>
              <w:sdtContent>
                <w:r w:rsidR="00214F83">
                  <w:rPr>
                    <w:rFonts w:cs="Arial"/>
                    <w:sz w:val="20"/>
                  </w:rPr>
                  <w:t>D2 Skvalitnenie a rozšírenie kapacít predškolských zariadení</w:t>
                </w:r>
              </w:sdtContent>
            </w:sdt>
          </w:p>
        </w:tc>
      </w:tr>
    </w:tbl>
    <w:p w14:paraId="4A0C9BDF" w14:textId="77777777" w:rsidR="00334C9E" w:rsidRDefault="00334C9E" w:rsidP="009459EB">
      <w:pPr>
        <w:spacing w:after="120"/>
        <w:jc w:val="both"/>
        <w:rPr>
          <w:rFonts w:cs="Arial"/>
          <w:b/>
          <w:color w:val="000000" w:themeColor="text1"/>
        </w:rPr>
      </w:pPr>
    </w:p>
    <w:p w14:paraId="60C4A3A9" w14:textId="2191BFE3" w:rsidR="00AD4FD2" w:rsidRDefault="00AD4FD2">
      <w:pPr>
        <w:rPr>
          <w:rFonts w:cs="Arial"/>
          <w:b/>
          <w:color w:val="000000" w:themeColor="text1"/>
        </w:rPr>
      </w:pPr>
      <w:r>
        <w:rPr>
          <w:rFonts w:cs="Arial"/>
          <w:b/>
          <w:color w:val="000000" w:themeColor="text1"/>
        </w:rPr>
        <w:br w:type="page"/>
      </w:r>
    </w:p>
    <w:tbl>
      <w:tblPr>
        <w:tblStyle w:val="TableGrid1"/>
        <w:tblW w:w="4993" w:type="pct"/>
        <w:jc w:val="center"/>
        <w:tblLook w:val="04A0" w:firstRow="1" w:lastRow="0" w:firstColumn="1" w:lastColumn="0" w:noHBand="0" w:noVBand="1"/>
      </w:tblPr>
      <w:tblGrid>
        <w:gridCol w:w="623"/>
        <w:gridCol w:w="2358"/>
        <w:gridCol w:w="4668"/>
        <w:gridCol w:w="1522"/>
        <w:gridCol w:w="1594"/>
        <w:gridCol w:w="4827"/>
      </w:tblGrid>
      <w:tr w:rsidR="00C007C8" w:rsidRPr="008003C9" w14:paraId="34145E3E" w14:textId="77777777" w:rsidTr="00C007C8">
        <w:trPr>
          <w:trHeight w:val="397"/>
          <w:tblHeader/>
          <w:jc w:val="center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342A3296" w14:textId="77777777" w:rsidR="00C007C8" w:rsidRPr="008003C9" w:rsidRDefault="00C007C8" w:rsidP="00EA564E">
            <w:pPr>
              <w:widowControl w:val="0"/>
              <w:jc w:val="center"/>
              <w:rPr>
                <w:rFonts w:asciiTheme="minorHAnsi" w:hAnsiTheme="minorHAnsi" w:cstheme="minorHAnsi"/>
                <w:b/>
                <w:u w:color="000000"/>
              </w:rPr>
            </w:pPr>
            <w:r w:rsidRPr="008003C9">
              <w:rPr>
                <w:rFonts w:asciiTheme="minorHAnsi" w:hAnsiTheme="minorHAnsi" w:cstheme="minorHAnsi"/>
                <w:b/>
                <w:bCs/>
                <w:u w:color="000000"/>
              </w:rPr>
              <w:lastRenderedPageBreak/>
              <w:t>P.č.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51E38380" w14:textId="77777777" w:rsidR="00C007C8" w:rsidRPr="008003C9" w:rsidRDefault="00C007C8" w:rsidP="00EA564E">
            <w:pPr>
              <w:widowControl w:val="0"/>
              <w:jc w:val="center"/>
              <w:rPr>
                <w:rFonts w:asciiTheme="minorHAnsi" w:hAnsiTheme="minorHAnsi" w:cstheme="minorHAnsi"/>
                <w:b/>
                <w:u w:color="000000"/>
              </w:rPr>
            </w:pPr>
            <w:r w:rsidRPr="008003C9">
              <w:rPr>
                <w:rFonts w:asciiTheme="minorHAnsi" w:hAnsiTheme="minorHAnsi" w:cstheme="minorHAnsi"/>
                <w:b/>
                <w:bCs/>
                <w:u w:color="000000"/>
              </w:rPr>
              <w:t>Kritérium</w:t>
            </w:r>
          </w:p>
        </w:tc>
        <w:tc>
          <w:tcPr>
            <w:tcW w:w="1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2038ABA1" w14:textId="77777777" w:rsidR="00C007C8" w:rsidRPr="008003C9" w:rsidRDefault="00C007C8" w:rsidP="00EA564E">
            <w:pPr>
              <w:widowControl w:val="0"/>
              <w:ind w:left="143" w:right="136" w:hanging="3"/>
              <w:jc w:val="center"/>
              <w:rPr>
                <w:rFonts w:asciiTheme="minorHAnsi" w:hAnsiTheme="minorHAnsi" w:cstheme="minorHAnsi"/>
                <w:b/>
                <w:bCs/>
                <w:u w:color="000000"/>
              </w:rPr>
            </w:pPr>
            <w:r w:rsidRPr="008003C9">
              <w:rPr>
                <w:rFonts w:asciiTheme="minorHAnsi" w:hAnsiTheme="minorHAnsi" w:cstheme="minorHAnsi"/>
                <w:b/>
                <w:bCs/>
                <w:u w:color="000000"/>
              </w:rPr>
              <w:t>Predmet hodnotenia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391D0912" w14:textId="77777777" w:rsidR="00C007C8" w:rsidRPr="008003C9" w:rsidRDefault="00C007C8" w:rsidP="00EA564E">
            <w:pPr>
              <w:widowControl w:val="0"/>
              <w:ind w:left="34"/>
              <w:jc w:val="center"/>
              <w:rPr>
                <w:rFonts w:asciiTheme="minorHAnsi" w:hAnsiTheme="minorHAnsi" w:cstheme="minorHAnsi"/>
                <w:b/>
                <w:u w:color="000000"/>
              </w:rPr>
            </w:pPr>
            <w:r w:rsidRPr="008003C9">
              <w:rPr>
                <w:rFonts w:asciiTheme="minorHAnsi" w:hAnsiTheme="minorHAnsi" w:cstheme="minorHAnsi"/>
                <w:b/>
                <w:bCs/>
                <w:u w:color="000000"/>
              </w:rPr>
              <w:t>Typ kritéria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29F1B941" w14:textId="77777777" w:rsidR="00C007C8" w:rsidRPr="008003C9" w:rsidRDefault="00C007C8" w:rsidP="00EA564E">
            <w:pPr>
              <w:widowControl w:val="0"/>
              <w:ind w:right="136" w:hanging="3"/>
              <w:jc w:val="center"/>
              <w:rPr>
                <w:rFonts w:asciiTheme="minorHAnsi" w:hAnsiTheme="minorHAnsi" w:cstheme="minorHAnsi"/>
                <w:b/>
                <w:bCs/>
                <w:u w:color="000000"/>
              </w:rPr>
            </w:pPr>
            <w:r w:rsidRPr="008003C9">
              <w:rPr>
                <w:rFonts w:asciiTheme="minorHAnsi" w:hAnsiTheme="minorHAnsi" w:cstheme="minorHAnsi"/>
                <w:b/>
                <w:bCs/>
                <w:u w:color="000000"/>
              </w:rPr>
              <w:t>Hodnotenie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395CB18E" w14:textId="77777777" w:rsidR="00C007C8" w:rsidRPr="008003C9" w:rsidRDefault="00C007C8" w:rsidP="00EA564E">
            <w:pPr>
              <w:widowControl w:val="0"/>
              <w:ind w:left="143" w:right="136" w:hanging="3"/>
              <w:jc w:val="center"/>
              <w:rPr>
                <w:rFonts w:asciiTheme="minorHAnsi" w:hAnsiTheme="minorHAnsi" w:cstheme="minorHAnsi"/>
                <w:b/>
                <w:bCs/>
                <w:u w:color="000000"/>
              </w:rPr>
            </w:pPr>
            <w:r w:rsidRPr="008003C9">
              <w:rPr>
                <w:rFonts w:asciiTheme="minorHAnsi" w:hAnsiTheme="minorHAnsi" w:cstheme="minorHAnsi"/>
                <w:b/>
                <w:bCs/>
                <w:u w:color="000000"/>
              </w:rPr>
              <w:t>Spôsob aplikácie hodnotiaceho kritéria</w:t>
            </w:r>
          </w:p>
        </w:tc>
      </w:tr>
      <w:tr w:rsidR="00C007C8" w:rsidRPr="008003C9" w14:paraId="284BDFEF" w14:textId="77777777" w:rsidTr="00C007C8">
        <w:trPr>
          <w:trHeight w:val="284"/>
          <w:jc w:val="center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0C703935" w14:textId="77777777" w:rsidR="00C007C8" w:rsidRPr="00CC0852" w:rsidRDefault="00C007C8" w:rsidP="00EA564E">
            <w:pPr>
              <w:widowControl w:val="0"/>
              <w:ind w:right="2"/>
              <w:jc w:val="center"/>
              <w:rPr>
                <w:rFonts w:asciiTheme="minorHAnsi" w:hAnsiTheme="minorHAnsi" w:cstheme="minorHAnsi"/>
                <w:b/>
                <w:u w:color="000000"/>
              </w:rPr>
            </w:pPr>
            <w:r w:rsidRPr="00CC0852">
              <w:rPr>
                <w:rFonts w:asciiTheme="minorHAnsi" w:hAnsiTheme="minorHAnsi" w:cstheme="minorHAnsi"/>
                <w:b/>
                <w:bCs/>
                <w:u w:color="000000"/>
              </w:rPr>
              <w:t>1.</w:t>
            </w:r>
          </w:p>
        </w:tc>
        <w:tc>
          <w:tcPr>
            <w:tcW w:w="48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484F6113" w14:textId="77777777" w:rsidR="00C007C8" w:rsidRPr="00CC0852" w:rsidRDefault="00C007C8" w:rsidP="00EA564E">
            <w:pPr>
              <w:rPr>
                <w:rFonts w:asciiTheme="minorHAnsi" w:hAnsiTheme="minorHAnsi" w:cstheme="minorHAnsi"/>
                <w:b/>
              </w:rPr>
            </w:pPr>
            <w:r w:rsidRPr="00CC0852">
              <w:rPr>
                <w:rFonts w:asciiTheme="minorHAnsi" w:hAnsiTheme="minorHAnsi" w:cstheme="minorHAnsi"/>
                <w:b/>
                <w:bCs/>
              </w:rPr>
              <w:t>Príspevok navrhovaného projektu k cieľom a výsledkom IROP a CLLD</w:t>
            </w:r>
          </w:p>
        </w:tc>
      </w:tr>
      <w:tr w:rsidR="00C007C8" w:rsidRPr="008003C9" w14:paraId="0DF4524F" w14:textId="77777777" w:rsidTr="00EA564E">
        <w:trPr>
          <w:trHeight w:val="680"/>
          <w:jc w:val="center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A98FD" w14:textId="77777777" w:rsidR="00C007C8" w:rsidRPr="00CC085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CC0852">
              <w:rPr>
                <w:rFonts w:asciiTheme="minorHAnsi" w:hAnsiTheme="minorHAnsi" w:cstheme="minorHAnsi"/>
              </w:rPr>
              <w:t>1.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BC820" w14:textId="77777777" w:rsidR="00C007C8" w:rsidRPr="00CC0852" w:rsidRDefault="00C007C8" w:rsidP="00EA564E">
            <w:pPr>
              <w:rPr>
                <w:rFonts w:asciiTheme="minorHAnsi" w:eastAsia="Helvetica" w:hAnsiTheme="minorHAnsi" w:cstheme="minorHAnsi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Súlad projektu s programovou stratégiou IROP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93F88" w14:textId="77777777" w:rsidR="00C007C8" w:rsidRPr="00CC0852" w:rsidRDefault="00C007C8" w:rsidP="00D05DD0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Posudzuje sa súlad projektu s programovou stratégiou IROP, prioritnou osou č. 5 – Miestny rozvoj vedený komunitou, t.j. súlad s:</w:t>
            </w:r>
          </w:p>
          <w:p w14:paraId="43F70EF6" w14:textId="77777777" w:rsidR="00C007C8" w:rsidRPr="00CC0852" w:rsidRDefault="00C007C8" w:rsidP="00D05DD0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jc w:val="both"/>
              <w:rPr>
                <w:rFonts w:asciiTheme="minorHAnsi" w:eastAsia="Times New Roman" w:hAnsiTheme="minorHAnsi" w:cstheme="minorHAnsi"/>
                <w:lang w:val="sk-SK"/>
              </w:rPr>
            </w:pPr>
            <w:r w:rsidRPr="00CC0852">
              <w:rPr>
                <w:rFonts w:asciiTheme="minorHAnsi" w:eastAsia="Times New Roman" w:hAnsiTheme="minorHAnsi" w:cstheme="minorHAnsi"/>
                <w:lang w:val="sk-SK" w:eastAsia="sk-SK"/>
              </w:rPr>
              <w:t>očakávanými výsledkami,</w:t>
            </w:r>
          </w:p>
          <w:p w14:paraId="7805C2F0" w14:textId="77777777" w:rsidR="00C007C8" w:rsidRPr="00CC0852" w:rsidRDefault="00C007C8" w:rsidP="00D05DD0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jc w:val="both"/>
              <w:rPr>
                <w:rFonts w:asciiTheme="minorHAnsi" w:eastAsia="Times New Roman" w:hAnsiTheme="minorHAnsi" w:cstheme="minorHAnsi"/>
                <w:lang w:val="sk-SK"/>
              </w:rPr>
            </w:pPr>
            <w:r w:rsidRPr="00CC0852">
              <w:rPr>
                <w:rFonts w:asciiTheme="minorHAnsi" w:eastAsia="Times New Roman" w:hAnsiTheme="minorHAnsi" w:cstheme="minorHAnsi"/>
                <w:lang w:val="sk-SK" w:eastAsia="sk-SK"/>
              </w:rPr>
              <w:t>definovanými oprávnenými aktivitami.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46DA6" w14:textId="77777777" w:rsidR="00C007C8" w:rsidRPr="00CC085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Vylučujúce 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F218A" w14:textId="77777777" w:rsidR="00C007C8" w:rsidRPr="00CC0852" w:rsidRDefault="00C007C8" w:rsidP="00EA564E">
            <w:pPr>
              <w:widowControl w:val="0"/>
              <w:jc w:val="center"/>
              <w:rPr>
                <w:rFonts w:asciiTheme="minorHAnsi" w:eastAsia="Helvetica" w:hAnsiTheme="minorHAnsi" w:cstheme="minorHAnsi"/>
                <w:u w:color="000000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áno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699BB" w14:textId="77777777" w:rsidR="00C007C8" w:rsidRPr="00CC0852" w:rsidRDefault="00C007C8" w:rsidP="00D05DD0">
            <w:pPr>
              <w:jc w:val="both"/>
              <w:rPr>
                <w:rFonts w:asciiTheme="minorHAnsi" w:eastAsia="Helvetica" w:hAnsiTheme="minorHAnsi" w:cstheme="minorHAnsi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Zameranie projektu je v súlade s programovou stratégiou IROP.</w:t>
            </w:r>
          </w:p>
        </w:tc>
      </w:tr>
      <w:tr w:rsidR="00C007C8" w:rsidRPr="008003C9" w14:paraId="2E7D1165" w14:textId="77777777" w:rsidTr="00EA564E">
        <w:trPr>
          <w:trHeight w:val="680"/>
          <w:jc w:val="center"/>
        </w:trPr>
        <w:tc>
          <w:tcPr>
            <w:tcW w:w="2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65D17" w14:textId="77777777" w:rsidR="00C007C8" w:rsidRPr="00CC085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E24A2" w14:textId="77777777" w:rsidR="00C007C8" w:rsidRPr="00CC0852" w:rsidRDefault="00C007C8" w:rsidP="00EA564E">
            <w:pPr>
              <w:rPr>
                <w:rFonts w:asciiTheme="minorHAnsi" w:eastAsia="Helvetica" w:hAnsiTheme="minorHAnsi" w:cstheme="minorHAnsi"/>
              </w:rPr>
            </w:pPr>
          </w:p>
        </w:tc>
        <w:tc>
          <w:tcPr>
            <w:tcW w:w="1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01645" w14:textId="77777777" w:rsidR="00C007C8" w:rsidRPr="00CC0852" w:rsidRDefault="00C007C8" w:rsidP="00EA564E">
            <w:pPr>
              <w:rPr>
                <w:rFonts w:asciiTheme="minorHAnsi" w:eastAsia="Times New Roman" w:hAnsiTheme="minorHAnsi" w:cstheme="minorHAnsi"/>
                <w:lang w:bidi="en-US"/>
              </w:rPr>
            </w:pPr>
          </w:p>
        </w:tc>
        <w:tc>
          <w:tcPr>
            <w:tcW w:w="4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3307C" w14:textId="77777777" w:rsidR="00C007C8" w:rsidRPr="00CC085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7A93D" w14:textId="77777777" w:rsidR="00C007C8" w:rsidRPr="00CC0852" w:rsidRDefault="00C007C8" w:rsidP="00EA564E">
            <w:pPr>
              <w:widowControl w:val="0"/>
              <w:jc w:val="center"/>
              <w:rPr>
                <w:rFonts w:asciiTheme="minorHAnsi" w:hAnsiTheme="minorHAnsi" w:cstheme="minorHAnsi"/>
                <w:u w:color="000000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nie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458BC" w14:textId="77777777" w:rsidR="00C007C8" w:rsidRPr="00CC0852" w:rsidRDefault="00C007C8" w:rsidP="00D05DD0">
            <w:pPr>
              <w:jc w:val="both"/>
              <w:rPr>
                <w:rFonts w:asciiTheme="minorHAnsi" w:eastAsiaTheme="minorHAnsi" w:hAnsiTheme="minorHAnsi" w:cstheme="minorHAnsi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Zameranie projektu nie je v súlade s programovou stratégiou IROP.</w:t>
            </w:r>
          </w:p>
        </w:tc>
      </w:tr>
      <w:tr w:rsidR="00C007C8" w:rsidRPr="008003C9" w14:paraId="43DA6C84" w14:textId="77777777" w:rsidTr="00EA564E">
        <w:trPr>
          <w:trHeight w:val="680"/>
          <w:jc w:val="center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F111527" w14:textId="77777777" w:rsidR="00C007C8" w:rsidRPr="00CC085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CC0852">
              <w:rPr>
                <w:rFonts w:asciiTheme="minorHAnsi" w:hAnsiTheme="minorHAnsi" w:cstheme="minorHAnsi"/>
              </w:rPr>
              <w:t>2.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D653B42" w14:textId="77777777" w:rsidR="00C007C8" w:rsidRPr="00CC0852" w:rsidRDefault="00C007C8" w:rsidP="00EA564E">
            <w:pPr>
              <w:rPr>
                <w:rFonts w:asciiTheme="minorHAnsi" w:eastAsia="Helvetica" w:hAnsiTheme="minorHAnsi" w:cstheme="minorHAnsi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Súlad projektu so stratégiou CLLD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F9F0E65" w14:textId="77777777" w:rsidR="00C007C8" w:rsidRPr="00CC0852" w:rsidRDefault="00C007C8" w:rsidP="00EA564E">
            <w:pPr>
              <w:contextualSpacing/>
              <w:rPr>
                <w:rFonts w:asciiTheme="minorHAnsi" w:eastAsia="Times New Roman" w:hAnsiTheme="minorHAnsi" w:cstheme="minorHAnsi"/>
                <w:lang w:bidi="en-US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Posudzuje sa súlad projektu so Stratégiou CLLD.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3F8141B" w14:textId="77777777" w:rsidR="00C007C8" w:rsidRPr="00CC085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Vylučujúce 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81A5C" w14:textId="77777777" w:rsidR="00C007C8" w:rsidRPr="00CC0852" w:rsidRDefault="00C007C8" w:rsidP="00EA564E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áno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88315C" w14:textId="77777777" w:rsidR="00C007C8" w:rsidRPr="00CC0852" w:rsidRDefault="00C007C8" w:rsidP="00D05DD0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Zameranie projektu je v súlade so stratégiou CLLD.</w:t>
            </w:r>
          </w:p>
        </w:tc>
      </w:tr>
      <w:tr w:rsidR="00C007C8" w:rsidRPr="008003C9" w14:paraId="06F049C0" w14:textId="77777777" w:rsidTr="00EA564E">
        <w:trPr>
          <w:trHeight w:val="680"/>
          <w:jc w:val="center"/>
        </w:trPr>
        <w:tc>
          <w:tcPr>
            <w:tcW w:w="2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1D27B" w14:textId="77777777" w:rsidR="00C007C8" w:rsidRPr="00CC085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479F2" w14:textId="77777777" w:rsidR="00C007C8" w:rsidRPr="00CC0852" w:rsidRDefault="00C007C8" w:rsidP="00EA564E">
            <w:pPr>
              <w:rPr>
                <w:rFonts w:asciiTheme="minorHAnsi" w:eastAsia="Helvetica" w:hAnsiTheme="minorHAnsi" w:cstheme="minorHAnsi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71AC5" w14:textId="77777777" w:rsidR="00C007C8" w:rsidRPr="00CC0852" w:rsidRDefault="00C007C8" w:rsidP="00EA564E">
            <w:pPr>
              <w:ind w:left="415"/>
              <w:contextualSpacing/>
              <w:rPr>
                <w:rFonts w:asciiTheme="minorHAnsi" w:eastAsia="Times New Roman" w:hAnsiTheme="minorHAnsi" w:cstheme="minorHAnsi"/>
                <w:lang w:bidi="en-US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AD9F3" w14:textId="77777777" w:rsidR="00C007C8" w:rsidRPr="00CC085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805B6" w14:textId="77777777" w:rsidR="00C007C8" w:rsidRPr="00CC0852" w:rsidRDefault="00C007C8" w:rsidP="00EA564E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nie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FE710" w14:textId="77777777" w:rsidR="00C007C8" w:rsidRPr="00CC0852" w:rsidRDefault="00C007C8" w:rsidP="00D05DD0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Zameranie projektu nie je v súlade so stratégiou CLLD.</w:t>
            </w:r>
          </w:p>
        </w:tc>
      </w:tr>
      <w:tr w:rsidR="00C007C8" w:rsidRPr="008003C9" w14:paraId="3B4C233C" w14:textId="77777777" w:rsidTr="00EA564E">
        <w:trPr>
          <w:trHeight w:val="783"/>
          <w:jc w:val="center"/>
        </w:trPr>
        <w:tc>
          <w:tcPr>
            <w:tcW w:w="200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B4A04AB" w14:textId="77777777" w:rsidR="00C007C8" w:rsidRPr="00D05DD0" w:rsidRDefault="00C007C8" w:rsidP="00EA564E">
            <w:pPr>
              <w:spacing w:after="160" w:line="259" w:lineRule="auto"/>
              <w:jc w:val="center"/>
              <w:rPr>
                <w:rFonts w:asciiTheme="minorHAnsi" w:hAnsiTheme="minorHAnsi"/>
                <w:highlight w:val="yellow"/>
              </w:rPr>
            </w:pPr>
            <w:r w:rsidRPr="00CC0852">
              <w:rPr>
                <w:rFonts w:asciiTheme="minorHAnsi" w:hAnsiTheme="minorHAnsi" w:cstheme="minorHAnsi"/>
              </w:rPr>
              <w:t>3.</w:t>
            </w:r>
          </w:p>
        </w:tc>
        <w:tc>
          <w:tcPr>
            <w:tcW w:w="756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1A1FD9E" w14:textId="77777777" w:rsidR="00C007C8" w:rsidRPr="00CC0852" w:rsidRDefault="00C007C8" w:rsidP="00EA564E">
            <w:pPr>
              <w:rPr>
                <w:rFonts w:asciiTheme="minorHAnsi" w:eastAsia="Helvetica" w:hAnsiTheme="minorHAnsi" w:cstheme="minorHAnsi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Posúdenie inovatívnosti projektu</w:t>
            </w:r>
          </w:p>
        </w:tc>
        <w:tc>
          <w:tcPr>
            <w:tcW w:w="1497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8B8D02" w14:textId="77777777" w:rsidR="00C007C8" w:rsidRPr="00CC0852" w:rsidRDefault="00C007C8" w:rsidP="00D05DD0">
            <w:pPr>
              <w:contextualSpacing/>
              <w:jc w:val="both"/>
              <w:rPr>
                <w:rFonts w:asciiTheme="minorHAnsi" w:eastAsia="Times New Roman" w:hAnsiTheme="minorHAnsi" w:cstheme="minorHAnsi"/>
                <w:lang w:bidi="en-US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Posudzuje sa, či má projekt inovatívny charakter. Inovatívny charakter predstavuje zavádzanie nových postupov, nového prístupu, predstavenie nových výrobkov, štúdií alebo spôsobu realizácie projektu, ktoré na danom území neboli doteraz aplikované.</w:t>
            </w:r>
          </w:p>
        </w:tc>
        <w:tc>
          <w:tcPr>
            <w:tcW w:w="488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AAD743E" w14:textId="77777777" w:rsidR="00C007C8" w:rsidRPr="00CC085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Bodové 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16BBA" w14:textId="77777777" w:rsidR="00C007C8" w:rsidRPr="00CC0852" w:rsidRDefault="00C007C8" w:rsidP="00EA564E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2 body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EAC7E" w14:textId="77777777" w:rsidR="00C007C8" w:rsidRPr="00CC0852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Projekt má inovatívny charakter.</w:t>
            </w:r>
          </w:p>
        </w:tc>
      </w:tr>
      <w:tr w:rsidR="00C007C8" w:rsidRPr="008003C9" w14:paraId="75D34C91" w14:textId="77777777" w:rsidTr="00EA564E">
        <w:trPr>
          <w:trHeight w:val="680"/>
          <w:jc w:val="center"/>
        </w:trPr>
        <w:tc>
          <w:tcPr>
            <w:tcW w:w="2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076E1" w14:textId="77777777" w:rsidR="00C007C8" w:rsidRPr="00D05DD0" w:rsidRDefault="00C007C8" w:rsidP="00EA564E">
            <w:pPr>
              <w:spacing w:after="160" w:line="259" w:lineRule="auto"/>
              <w:jc w:val="center"/>
              <w:rPr>
                <w:rFonts w:asciiTheme="minorHAnsi" w:hAnsiTheme="minorHAnsi"/>
                <w:highlight w:val="yellow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D9DE3" w14:textId="77777777" w:rsidR="00C007C8" w:rsidRPr="00CC0852" w:rsidRDefault="00C007C8" w:rsidP="00EA564E">
            <w:pPr>
              <w:rPr>
                <w:rFonts w:asciiTheme="minorHAnsi" w:eastAsia="Helvetica" w:hAnsiTheme="minorHAnsi" w:cstheme="minorHAnsi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EC297" w14:textId="77777777" w:rsidR="00C007C8" w:rsidRPr="00CC0852" w:rsidRDefault="00C007C8" w:rsidP="00EA564E">
            <w:pPr>
              <w:ind w:left="415"/>
              <w:contextualSpacing/>
              <w:rPr>
                <w:rFonts w:asciiTheme="minorHAnsi" w:eastAsia="Times New Roman" w:hAnsiTheme="minorHAnsi" w:cstheme="minorHAnsi"/>
                <w:lang w:bidi="en-US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BEC61" w14:textId="77777777" w:rsidR="00C007C8" w:rsidRPr="00CC085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810B0" w14:textId="77777777" w:rsidR="00C007C8" w:rsidRPr="00CC0852" w:rsidRDefault="00C007C8" w:rsidP="00EA564E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0 bodov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52CC5" w14:textId="77777777" w:rsidR="00C007C8" w:rsidRPr="00CC0852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Projekt nemá inovatívny charakter.</w:t>
            </w:r>
          </w:p>
        </w:tc>
      </w:tr>
      <w:tr w:rsidR="00C007C8" w:rsidRPr="008003C9" w14:paraId="67B19510" w14:textId="77777777" w:rsidTr="00EA564E">
        <w:trPr>
          <w:trHeight w:val="680"/>
          <w:jc w:val="center"/>
        </w:trPr>
        <w:tc>
          <w:tcPr>
            <w:tcW w:w="200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2D500F" w14:textId="77777777" w:rsidR="00C007C8" w:rsidRPr="00D05DD0" w:rsidRDefault="00C007C8" w:rsidP="00EA564E">
            <w:pPr>
              <w:spacing w:after="160" w:line="259" w:lineRule="auto"/>
              <w:jc w:val="center"/>
              <w:rPr>
                <w:rFonts w:asciiTheme="minorHAnsi" w:hAnsiTheme="minorHAnsi"/>
                <w:highlight w:val="yellow"/>
              </w:rPr>
            </w:pPr>
            <w:r w:rsidRPr="00CC0852">
              <w:rPr>
                <w:rFonts w:asciiTheme="minorHAnsi" w:hAnsiTheme="minorHAnsi" w:cstheme="minorHAnsi"/>
              </w:rPr>
              <w:t>4.</w:t>
            </w:r>
          </w:p>
        </w:tc>
        <w:tc>
          <w:tcPr>
            <w:tcW w:w="756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65332E" w14:textId="66AA27CE" w:rsidR="00C007C8" w:rsidRPr="00D05DD0" w:rsidRDefault="00CC0852" w:rsidP="00EA564E">
            <w:pPr>
              <w:spacing w:after="160" w:line="259" w:lineRule="auto"/>
              <w:rPr>
                <w:rFonts w:asciiTheme="minorHAnsi" w:hAnsiTheme="minorHAnsi"/>
                <w:highlight w:val="yellow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Projekt má dostatočnú pridanú hodnotu pre územie</w:t>
            </w:r>
          </w:p>
        </w:tc>
        <w:tc>
          <w:tcPr>
            <w:tcW w:w="1497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693C7B" w14:textId="382460A3" w:rsidR="00C007C8" w:rsidRPr="00D05DD0" w:rsidRDefault="00CC0852" w:rsidP="00D05DD0">
            <w:pPr>
              <w:contextualSpacing/>
              <w:jc w:val="both"/>
              <w:rPr>
                <w:rFonts w:asciiTheme="minorHAnsi" w:hAnsiTheme="minorHAnsi"/>
                <w:highlight w:val="yellow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Projekt má dostatočnú úroveň z hľadiska zabezpečenia komplexnosti služieb v území alebo z hľadiska jeho využiteľnosti v</w:t>
            </w:r>
            <w:r>
              <w:rPr>
                <w:rFonts w:asciiTheme="minorHAnsi" w:eastAsia="Times New Roman" w:hAnsiTheme="minorHAnsi" w:cstheme="minorHAnsi"/>
                <w:lang w:eastAsia="sk-SK"/>
              </w:rPr>
              <w:t> </w:t>
            </w: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území</w:t>
            </w:r>
            <w:r>
              <w:rPr>
                <w:rFonts w:asciiTheme="minorHAnsi" w:eastAsia="Times New Roman" w:hAnsiTheme="minorHAnsi" w:cstheme="minorHAnsi"/>
                <w:lang w:eastAsia="sk-SK"/>
              </w:rPr>
              <w:t>.</w:t>
            </w:r>
          </w:p>
        </w:tc>
        <w:tc>
          <w:tcPr>
            <w:tcW w:w="488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C42338C" w14:textId="77777777" w:rsidR="00C007C8" w:rsidRPr="00D05DD0" w:rsidRDefault="00C007C8" w:rsidP="00EA564E">
            <w:pPr>
              <w:spacing w:after="160" w:line="259" w:lineRule="auto"/>
              <w:jc w:val="center"/>
              <w:rPr>
                <w:rFonts w:asciiTheme="minorHAnsi" w:hAnsiTheme="minorHAnsi"/>
                <w:highlight w:val="yellow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Vylučujúce 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2C034E3" w14:textId="77777777" w:rsidR="00C007C8" w:rsidRPr="00CC0852" w:rsidRDefault="00C007C8" w:rsidP="00EA564E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áno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2700D" w14:textId="2CEE4B56" w:rsidR="00C007C8" w:rsidRPr="00D05DD0" w:rsidRDefault="00CC0852" w:rsidP="00D05DD0">
            <w:pPr>
              <w:jc w:val="both"/>
              <w:rPr>
                <w:rFonts w:asciiTheme="minorHAnsi" w:hAnsiTheme="minorHAnsi"/>
                <w:highlight w:val="yellow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Projekt má dostatočnú úroveň z hľadiska zabezpečenia komplexnosti služieb v území alebo z hľadiska jeho využiteľnosti, projekt nie je čiastkový a je možné pomenovať jeho reálny dopad na územie a ciele stratégie.</w:t>
            </w:r>
          </w:p>
        </w:tc>
      </w:tr>
      <w:tr w:rsidR="00C007C8" w:rsidRPr="008003C9" w14:paraId="45EF9B2C" w14:textId="77777777" w:rsidTr="00D05DD0">
        <w:trPr>
          <w:trHeight w:val="680"/>
          <w:jc w:val="center"/>
        </w:trPr>
        <w:tc>
          <w:tcPr>
            <w:tcW w:w="2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067B2" w14:textId="77777777" w:rsidR="00C007C8" w:rsidRPr="00D05DD0" w:rsidRDefault="00C007C8" w:rsidP="00EA564E">
            <w:pPr>
              <w:spacing w:after="160" w:line="259" w:lineRule="auto"/>
              <w:jc w:val="center"/>
              <w:rPr>
                <w:rFonts w:asciiTheme="minorHAnsi" w:hAnsiTheme="minorHAnsi"/>
                <w:highlight w:val="yellow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6EC2E" w14:textId="77777777" w:rsidR="00C007C8" w:rsidRPr="00D05DD0" w:rsidRDefault="00C007C8" w:rsidP="00EA564E">
            <w:pPr>
              <w:spacing w:after="160" w:line="259" w:lineRule="auto"/>
              <w:rPr>
                <w:rFonts w:asciiTheme="minorHAnsi" w:hAnsiTheme="minorHAnsi"/>
                <w:highlight w:val="yellow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F9CB8" w14:textId="77777777" w:rsidR="00C007C8" w:rsidRPr="00D05DD0" w:rsidRDefault="00C007C8" w:rsidP="00EA564E">
            <w:pPr>
              <w:spacing w:after="160" w:line="259" w:lineRule="auto"/>
              <w:ind w:left="415"/>
              <w:contextualSpacing/>
              <w:rPr>
                <w:rFonts w:asciiTheme="minorHAnsi" w:hAnsiTheme="minorHAnsi"/>
                <w:highlight w:val="yellow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C09ED" w14:textId="77777777" w:rsidR="00C007C8" w:rsidRPr="00D05DD0" w:rsidRDefault="00C007C8" w:rsidP="00EA564E">
            <w:pPr>
              <w:spacing w:after="160" w:line="259" w:lineRule="auto"/>
              <w:jc w:val="center"/>
              <w:rPr>
                <w:rFonts w:asciiTheme="minorHAnsi" w:hAnsiTheme="minorHAnsi"/>
                <w:highlight w:val="yellow"/>
              </w:rPr>
            </w:pPr>
          </w:p>
        </w:tc>
        <w:tc>
          <w:tcPr>
            <w:tcW w:w="5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A57CB9" w14:textId="77777777" w:rsidR="00C007C8" w:rsidRPr="00CC0852" w:rsidRDefault="00C007C8" w:rsidP="00EA564E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nie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5CE13" w14:textId="325D4EB4" w:rsidR="00C007C8" w:rsidRPr="00D05DD0" w:rsidRDefault="00CC0852" w:rsidP="00D05DD0">
            <w:pPr>
              <w:jc w:val="both"/>
              <w:rPr>
                <w:rFonts w:asciiTheme="minorHAnsi" w:hAnsiTheme="minorHAnsi"/>
                <w:highlight w:val="yellow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Projekt nemá dostatočnú úroveň z hľadiska zabezpečenia komplexnosti služieb v území alebo z hľadiska jeho využiteľnosti, projekt má skôr čiastkový charakter a nie je možné pomenovať jeho reálny dopad na územie a ciele stratégie.</w:t>
            </w:r>
          </w:p>
        </w:tc>
      </w:tr>
      <w:tr w:rsidR="00101E70" w:rsidRPr="008003C9" w14:paraId="4B2CF63C" w14:textId="77777777" w:rsidTr="00101E70">
        <w:trPr>
          <w:trHeight w:val="680"/>
          <w:jc w:val="center"/>
        </w:trPr>
        <w:tc>
          <w:tcPr>
            <w:tcW w:w="200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CC86A2" w14:textId="7F30CB33" w:rsidR="00C007C8" w:rsidRPr="00CC0852" w:rsidRDefault="00CC0852" w:rsidP="00EA564E">
            <w:pPr>
              <w:jc w:val="center"/>
              <w:rPr>
                <w:rFonts w:asciiTheme="minorHAnsi" w:hAnsiTheme="minorHAnsi" w:cstheme="minorHAnsi"/>
              </w:rPr>
            </w:pPr>
            <w:r w:rsidRPr="00CC0852">
              <w:rPr>
                <w:rFonts w:asciiTheme="minorHAnsi" w:hAnsiTheme="minorHAnsi" w:cstheme="minorHAnsi"/>
              </w:rPr>
              <w:t>5</w:t>
            </w:r>
            <w:r w:rsidR="00C007C8" w:rsidRPr="00CC0852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756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55B4FD" w14:textId="77777777" w:rsidR="00C007C8" w:rsidRPr="00CC0852" w:rsidRDefault="00C007C8" w:rsidP="00EA564E">
            <w:pPr>
              <w:rPr>
                <w:rFonts w:asciiTheme="minorHAnsi" w:eastAsia="Helvetica" w:hAnsiTheme="minorHAnsi" w:cstheme="minorHAnsi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Prínos realizácie projektu na územie MAS</w:t>
            </w:r>
          </w:p>
        </w:tc>
        <w:tc>
          <w:tcPr>
            <w:tcW w:w="1497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0D3A55" w14:textId="56D4A6A0" w:rsidR="00C007C8" w:rsidRPr="00CC0852" w:rsidRDefault="00C007C8" w:rsidP="00D05DD0">
            <w:pPr>
              <w:contextualSpacing/>
              <w:jc w:val="both"/>
              <w:rPr>
                <w:rFonts w:asciiTheme="minorHAnsi" w:eastAsia="Times New Roman" w:hAnsiTheme="minorHAnsi" w:cstheme="minorHAnsi"/>
                <w:lang w:bidi="en-US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Posudzuje sa na základe informácií uvedených žiadateľo</w:t>
            </w:r>
            <w:r w:rsidR="00EB2D88">
              <w:rPr>
                <w:rFonts w:asciiTheme="minorHAnsi" w:eastAsia="Times New Roman" w:hAnsiTheme="minorHAnsi" w:cstheme="minorHAnsi"/>
                <w:lang w:eastAsia="sk-SK"/>
              </w:rPr>
              <w:t>m</w:t>
            </w: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 xml:space="preserve"> o pozitívnych vplyvoch výstupov realizovaného projektu na širšie územie MAS.</w:t>
            </w:r>
          </w:p>
        </w:tc>
        <w:tc>
          <w:tcPr>
            <w:tcW w:w="488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83A26C" w14:textId="77777777" w:rsidR="00C007C8" w:rsidRPr="00CC085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Bodové kritérium</w:t>
            </w:r>
          </w:p>
        </w:tc>
        <w:tc>
          <w:tcPr>
            <w:tcW w:w="5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AF760" w14:textId="77777777" w:rsidR="00C007C8" w:rsidRPr="00CC0852" w:rsidRDefault="00C007C8" w:rsidP="00EA564E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0 bodov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F11E86" w14:textId="77777777" w:rsidR="00C007C8" w:rsidRPr="00CC0852" w:rsidRDefault="00C007C8" w:rsidP="00D05DD0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Projekt má prínos pre jednu obec na území MAS.</w:t>
            </w:r>
          </w:p>
        </w:tc>
      </w:tr>
      <w:tr w:rsidR="00101E70" w:rsidRPr="008003C9" w14:paraId="5B409EB6" w14:textId="77777777" w:rsidTr="00101E70">
        <w:trPr>
          <w:trHeight w:val="680"/>
          <w:jc w:val="center"/>
        </w:trPr>
        <w:tc>
          <w:tcPr>
            <w:tcW w:w="20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EF49CB" w14:textId="77777777" w:rsidR="00C007C8" w:rsidRPr="00D05DD0" w:rsidRDefault="00C007C8" w:rsidP="00EA564E">
            <w:pPr>
              <w:spacing w:after="160" w:line="259" w:lineRule="auto"/>
              <w:jc w:val="center"/>
              <w:rPr>
                <w:rFonts w:asciiTheme="minorHAnsi" w:hAnsiTheme="minorHAnsi"/>
                <w:highlight w:val="yellow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EEBD18" w14:textId="77777777" w:rsidR="00C007C8" w:rsidRPr="00D05DD0" w:rsidRDefault="00C007C8" w:rsidP="00EA564E">
            <w:pPr>
              <w:spacing w:after="160" w:line="259" w:lineRule="auto"/>
              <w:rPr>
                <w:rFonts w:asciiTheme="minorHAnsi" w:hAnsiTheme="minorHAnsi"/>
                <w:highlight w:val="yellow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D94572" w14:textId="77777777" w:rsidR="00C007C8" w:rsidRPr="00D05DD0" w:rsidRDefault="00C007C8" w:rsidP="00EA564E">
            <w:pPr>
              <w:spacing w:after="160" w:line="259" w:lineRule="auto"/>
              <w:ind w:left="415"/>
              <w:contextualSpacing/>
              <w:rPr>
                <w:rFonts w:asciiTheme="minorHAnsi" w:hAnsiTheme="minorHAnsi"/>
                <w:highlight w:val="yellow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49E653" w14:textId="77777777" w:rsidR="00C007C8" w:rsidRPr="00CC085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15FC08" w14:textId="77777777" w:rsidR="00C007C8" w:rsidRPr="00CC0852" w:rsidRDefault="00C007C8" w:rsidP="00EA564E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2 body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729EBE" w14:textId="77777777" w:rsidR="00C007C8" w:rsidRPr="00CC0852" w:rsidRDefault="00C007C8" w:rsidP="00D05DD0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Projekt má prínos pre dve až tri obce na území MAS.</w:t>
            </w:r>
          </w:p>
        </w:tc>
      </w:tr>
      <w:tr w:rsidR="00101E70" w:rsidRPr="008003C9" w14:paraId="4E6CCC5F" w14:textId="77777777" w:rsidTr="00101E70">
        <w:trPr>
          <w:trHeight w:val="680"/>
          <w:jc w:val="center"/>
        </w:trPr>
        <w:tc>
          <w:tcPr>
            <w:tcW w:w="2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159517" w14:textId="77777777" w:rsidR="00C007C8" w:rsidRPr="00D05DD0" w:rsidRDefault="00C007C8" w:rsidP="00EA564E">
            <w:pPr>
              <w:spacing w:after="160" w:line="259" w:lineRule="auto"/>
              <w:jc w:val="center"/>
              <w:rPr>
                <w:rFonts w:asciiTheme="minorHAnsi" w:hAnsiTheme="minorHAnsi"/>
                <w:highlight w:val="yellow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057F8E" w14:textId="77777777" w:rsidR="00C007C8" w:rsidRPr="00D05DD0" w:rsidRDefault="00C007C8" w:rsidP="00EA564E">
            <w:pPr>
              <w:spacing w:after="160" w:line="259" w:lineRule="auto"/>
              <w:rPr>
                <w:rFonts w:asciiTheme="minorHAnsi" w:hAnsiTheme="minorHAnsi"/>
                <w:highlight w:val="yellow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FB2926" w14:textId="77777777" w:rsidR="00C007C8" w:rsidRPr="00D05DD0" w:rsidRDefault="00C007C8" w:rsidP="00EA564E">
            <w:pPr>
              <w:spacing w:after="160" w:line="259" w:lineRule="auto"/>
              <w:ind w:left="415"/>
              <w:contextualSpacing/>
              <w:rPr>
                <w:rFonts w:asciiTheme="minorHAnsi" w:hAnsiTheme="minorHAnsi"/>
                <w:highlight w:val="yellow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668A58" w14:textId="77777777" w:rsidR="00C007C8" w:rsidRPr="00CC085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D62F40" w14:textId="77777777" w:rsidR="00C007C8" w:rsidRPr="00CC0852" w:rsidRDefault="00C007C8" w:rsidP="00EA564E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4 body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DFAFED" w14:textId="7493F076" w:rsidR="00C007C8" w:rsidRPr="00CC0852" w:rsidRDefault="00C007C8" w:rsidP="00D05DD0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 xml:space="preserve">Projekt má prínos pre </w:t>
            </w:r>
            <w:r w:rsidR="00EB2D88">
              <w:rPr>
                <w:rFonts w:asciiTheme="minorHAnsi" w:eastAsia="Times New Roman" w:hAnsiTheme="minorHAnsi" w:cstheme="minorHAnsi"/>
                <w:lang w:eastAsia="sk-SK"/>
              </w:rPr>
              <w:t>štyri</w:t>
            </w:r>
            <w:r w:rsidR="00EB2D88" w:rsidRPr="00CC0852">
              <w:rPr>
                <w:rFonts w:asciiTheme="minorHAnsi" w:eastAsia="Times New Roman" w:hAnsiTheme="minorHAnsi" w:cstheme="minorHAnsi"/>
                <w:lang w:eastAsia="sk-SK"/>
              </w:rPr>
              <w:t xml:space="preserve"> </w:t>
            </w: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a viac obcí na území MAS.</w:t>
            </w:r>
          </w:p>
        </w:tc>
      </w:tr>
      <w:tr w:rsidR="00101E70" w:rsidRPr="008003C9" w14:paraId="39585E9F" w14:textId="77777777" w:rsidTr="00101E70">
        <w:trPr>
          <w:trHeight w:val="785"/>
          <w:jc w:val="center"/>
        </w:trPr>
        <w:tc>
          <w:tcPr>
            <w:tcW w:w="200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E937F9" w14:textId="5B17A421" w:rsidR="00C007C8" w:rsidRPr="000C3DE4" w:rsidRDefault="00CC0852" w:rsidP="00EA564E">
            <w:pPr>
              <w:jc w:val="center"/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hAnsiTheme="minorHAnsi" w:cstheme="minorHAnsi"/>
              </w:rPr>
              <w:lastRenderedPageBreak/>
              <w:t>6</w:t>
            </w:r>
            <w:r w:rsidR="00C007C8" w:rsidRPr="000C3DE4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756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150EAC" w14:textId="4FF19077" w:rsidR="00C007C8" w:rsidRPr="000C3DE4" w:rsidRDefault="00C007C8" w:rsidP="00EA564E">
            <w:pPr>
              <w:rPr>
                <w:rFonts w:asciiTheme="minorHAnsi" w:eastAsia="Helvetica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Projekt vytvorí nové pracovné miesto pre osobu zo znevýhodnených skupín</w:t>
            </w:r>
            <w:r w:rsidR="00D05DD0">
              <w:rPr>
                <w:rStyle w:val="Odkaznapoznmkupodiarou"/>
                <w:rFonts w:asciiTheme="minorHAnsi" w:eastAsia="Times New Roman" w:hAnsiTheme="minorHAnsi"/>
                <w:lang w:eastAsia="sk-SK"/>
              </w:rPr>
              <w:footnoteReference w:id="2"/>
            </w:r>
          </w:p>
        </w:tc>
        <w:tc>
          <w:tcPr>
            <w:tcW w:w="1497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E08D57" w14:textId="2B8C94B5" w:rsidR="00C007C8" w:rsidRPr="000C3DE4" w:rsidRDefault="00C007C8" w:rsidP="006379BD">
            <w:pPr>
              <w:spacing w:before="80" w:after="80"/>
              <w:jc w:val="both"/>
              <w:rPr>
                <w:rFonts w:asciiTheme="minorHAnsi" w:eastAsia="Times New Roman" w:hAnsiTheme="minorHAnsi" w:cstheme="minorHAnsi"/>
                <w:lang w:bidi="en-US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 xml:space="preserve">Posudzuje sa na základe preukázanej garancie </w:t>
            </w:r>
            <w:r w:rsidR="00EB2D88">
              <w:rPr>
                <w:rFonts w:asciiTheme="minorHAnsi" w:eastAsia="Times New Roman" w:hAnsiTheme="minorHAnsi" w:cstheme="minorHAnsi"/>
                <w:lang w:eastAsia="sk-SK"/>
              </w:rPr>
              <w:t>žiadateľa</w:t>
            </w: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, že projektom vytvorené pracovné miesto obsadí zamestnancom zo znevýhodnených skupín ako sú tieto definované vo výzve MAS.</w:t>
            </w:r>
          </w:p>
        </w:tc>
        <w:tc>
          <w:tcPr>
            <w:tcW w:w="488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9B0690" w14:textId="77777777" w:rsidR="00C007C8" w:rsidRPr="000C3DE4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Bodové kritérium</w:t>
            </w:r>
          </w:p>
        </w:tc>
        <w:tc>
          <w:tcPr>
            <w:tcW w:w="5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57B8DA" w14:textId="77777777" w:rsidR="00C007C8" w:rsidRPr="000C3DE4" w:rsidRDefault="00C007C8" w:rsidP="00EA564E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0 bodov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5B444F" w14:textId="77777777" w:rsidR="00C007C8" w:rsidRPr="000C3DE4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nie</w:t>
            </w:r>
          </w:p>
        </w:tc>
      </w:tr>
      <w:tr w:rsidR="00101E70" w:rsidRPr="008003C9" w14:paraId="0A60A5CE" w14:textId="77777777" w:rsidTr="00101E70">
        <w:trPr>
          <w:trHeight w:val="680"/>
          <w:jc w:val="center"/>
        </w:trPr>
        <w:tc>
          <w:tcPr>
            <w:tcW w:w="2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32BE06" w14:textId="77777777" w:rsidR="00C007C8" w:rsidRPr="000C3DE4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B0B1DD" w14:textId="77777777" w:rsidR="00C007C8" w:rsidRPr="000C3DE4" w:rsidRDefault="00C007C8" w:rsidP="00EA564E">
            <w:pPr>
              <w:rPr>
                <w:rFonts w:asciiTheme="minorHAnsi" w:eastAsia="Helvetica" w:hAnsiTheme="minorHAnsi" w:cstheme="minorHAnsi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A44247" w14:textId="77777777" w:rsidR="00C007C8" w:rsidRPr="000C3DE4" w:rsidRDefault="00C007C8" w:rsidP="00EA564E">
            <w:pPr>
              <w:ind w:left="415"/>
              <w:contextualSpacing/>
              <w:rPr>
                <w:rFonts w:asciiTheme="minorHAnsi" w:eastAsia="Times New Roman" w:hAnsiTheme="minorHAnsi" w:cstheme="minorHAnsi"/>
                <w:lang w:bidi="en-US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8F7336" w14:textId="77777777" w:rsidR="00C007C8" w:rsidRPr="000C3DE4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43BB27" w14:textId="77777777" w:rsidR="00C007C8" w:rsidRPr="000C3DE4" w:rsidRDefault="00C007C8" w:rsidP="00EA564E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2 body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6FAD85" w14:textId="77777777" w:rsidR="00C007C8" w:rsidRPr="000C3DE4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áno</w:t>
            </w:r>
          </w:p>
        </w:tc>
      </w:tr>
      <w:tr w:rsidR="00C007C8" w:rsidRPr="008003C9" w14:paraId="5324BD6C" w14:textId="77777777" w:rsidTr="00C007C8">
        <w:trPr>
          <w:trHeight w:val="284"/>
          <w:jc w:val="center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460A6620" w14:textId="77777777" w:rsidR="00C007C8" w:rsidRPr="000C3DE4" w:rsidRDefault="00C007C8" w:rsidP="00EA564E">
            <w:pPr>
              <w:widowControl w:val="0"/>
              <w:ind w:right="2"/>
              <w:jc w:val="center"/>
              <w:rPr>
                <w:rFonts w:asciiTheme="minorHAnsi" w:hAnsiTheme="minorHAnsi" w:cstheme="minorHAnsi"/>
                <w:b/>
                <w:u w:color="000000"/>
              </w:rPr>
            </w:pPr>
            <w:r w:rsidRPr="000C3DE4">
              <w:rPr>
                <w:rFonts w:asciiTheme="minorHAnsi" w:hAnsiTheme="minorHAnsi" w:cstheme="minorHAnsi"/>
                <w:b/>
                <w:bCs/>
                <w:u w:color="000000"/>
              </w:rPr>
              <w:t>2.</w:t>
            </w:r>
          </w:p>
        </w:tc>
        <w:tc>
          <w:tcPr>
            <w:tcW w:w="48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17FCAA7A" w14:textId="77777777" w:rsidR="00C007C8" w:rsidRPr="000C3DE4" w:rsidRDefault="00C007C8" w:rsidP="00EA564E">
            <w:pPr>
              <w:rPr>
                <w:rFonts w:asciiTheme="minorHAnsi" w:eastAsia="Helvetica" w:hAnsiTheme="minorHAnsi" w:cstheme="minorHAnsi"/>
                <w:b/>
              </w:rPr>
            </w:pPr>
            <w:r w:rsidRPr="000C3DE4">
              <w:rPr>
                <w:rFonts w:asciiTheme="minorHAnsi" w:hAnsiTheme="minorHAnsi" w:cstheme="minorHAnsi"/>
                <w:b/>
                <w:bCs/>
              </w:rPr>
              <w:t>Navrhovaný spôsob realizácie projektu</w:t>
            </w:r>
          </w:p>
        </w:tc>
      </w:tr>
      <w:tr w:rsidR="00C007C8" w:rsidRPr="008003C9" w14:paraId="17FD0A8E" w14:textId="77777777" w:rsidTr="00EA564E">
        <w:trPr>
          <w:trHeight w:val="624"/>
          <w:jc w:val="center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3AD6E" w14:textId="0E2DDD09" w:rsidR="00C007C8" w:rsidRPr="000C3DE4" w:rsidRDefault="000C3DE4" w:rsidP="00EA564E">
            <w:pPr>
              <w:jc w:val="center"/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hAnsiTheme="minorHAnsi" w:cstheme="minorHAnsi"/>
              </w:rPr>
              <w:t>7.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11C98" w14:textId="77777777" w:rsidR="00C007C8" w:rsidRPr="000C3DE4" w:rsidRDefault="00C007C8" w:rsidP="00EA564E">
            <w:pPr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Vhodnosť a prepojenosť navrhovaných aktivít projektu vo vzťahu k východiskovej situácii a k stanoveným cieľom projektu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D2BF93" w14:textId="77777777" w:rsidR="00C007C8" w:rsidRDefault="00C007C8" w:rsidP="00101E70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Posudzuje sa:</w:t>
            </w:r>
          </w:p>
          <w:p w14:paraId="060CE3AF" w14:textId="77777777" w:rsidR="00EB2D88" w:rsidRPr="000C3DE4" w:rsidRDefault="00EB2D88" w:rsidP="006379BD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</w:p>
          <w:p w14:paraId="680C2166" w14:textId="77777777" w:rsidR="00C007C8" w:rsidRPr="000C3DE4" w:rsidRDefault="00C007C8" w:rsidP="006379BD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jc w:val="both"/>
              <w:rPr>
                <w:rFonts w:asciiTheme="minorHAnsi" w:eastAsia="Times New Roman" w:hAnsiTheme="minorHAnsi" w:cstheme="minorHAnsi"/>
                <w:lang w:val="sk-SK" w:eastAsia="sk-SK"/>
              </w:rPr>
            </w:pPr>
            <w:r w:rsidRPr="000C3DE4">
              <w:rPr>
                <w:rFonts w:asciiTheme="minorHAnsi" w:eastAsia="Times New Roman" w:hAnsiTheme="minorHAnsi" w:cstheme="minorHAnsi"/>
                <w:lang w:val="sk-SK" w:eastAsia="sk-SK"/>
              </w:rPr>
              <w:t>či aktivity nadväzujú na východiskovú situáciu,</w:t>
            </w:r>
          </w:p>
          <w:p w14:paraId="346A2C55" w14:textId="77777777" w:rsidR="00C007C8" w:rsidRPr="000C3DE4" w:rsidRDefault="00C007C8" w:rsidP="006379BD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jc w:val="both"/>
              <w:rPr>
                <w:rFonts w:asciiTheme="minorHAnsi" w:eastAsia="Times New Roman" w:hAnsiTheme="minorHAnsi" w:cstheme="minorHAnsi"/>
                <w:lang w:val="sk-SK" w:eastAsia="sk-SK"/>
              </w:rPr>
            </w:pPr>
            <w:r w:rsidRPr="000C3DE4">
              <w:rPr>
                <w:rFonts w:asciiTheme="minorHAnsi" w:eastAsia="Times New Roman" w:hAnsiTheme="minorHAnsi" w:cstheme="minorHAnsi"/>
                <w:lang w:val="sk-SK" w:eastAsia="sk-SK"/>
              </w:rPr>
              <w:t>či sú dostatočne zrozumiteľné a je zrejmé, čo chce žiadateľ dosiahnuť,</w:t>
            </w:r>
          </w:p>
          <w:p w14:paraId="68339065" w14:textId="77777777" w:rsidR="00C007C8" w:rsidRPr="000C3DE4" w:rsidRDefault="00C007C8" w:rsidP="006379BD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jc w:val="both"/>
              <w:rPr>
                <w:rFonts w:asciiTheme="minorHAnsi" w:eastAsia="Times New Roman" w:hAnsiTheme="minorHAnsi" w:cstheme="minorHAnsi"/>
                <w:lang w:val="sk-SK" w:eastAsia="sk-SK"/>
              </w:rPr>
            </w:pPr>
            <w:r w:rsidRPr="000C3DE4">
              <w:rPr>
                <w:rFonts w:asciiTheme="minorHAnsi" w:eastAsia="Times New Roman" w:hAnsiTheme="minorHAnsi" w:cstheme="minorHAnsi"/>
                <w:lang w:val="sk-SK" w:eastAsia="sk-SK"/>
              </w:rPr>
              <w:t>či aktivity napĺňajú povinné merateľné ukazovatele.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75287" w14:textId="77777777" w:rsidR="00C007C8" w:rsidRPr="000C3DE4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Vylučujúce 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5C4BB" w14:textId="77777777" w:rsidR="00C007C8" w:rsidRPr="000C3DE4" w:rsidRDefault="00C007C8" w:rsidP="00EA564E">
            <w:pPr>
              <w:jc w:val="center"/>
              <w:rPr>
                <w:rFonts w:asciiTheme="minorHAnsi" w:eastAsia="Helvetica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áno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922E8" w14:textId="5B493315" w:rsidR="00C007C8" w:rsidRPr="000C3DE4" w:rsidRDefault="00EB2D88" w:rsidP="006379BD">
            <w:pPr>
              <w:spacing w:before="60" w:after="60"/>
              <w:jc w:val="both"/>
              <w:rPr>
                <w:rFonts w:asciiTheme="minorHAnsi" w:eastAsia="Helvetica" w:hAnsiTheme="minorHAnsi" w:cstheme="minorHAnsi"/>
              </w:rPr>
            </w:pPr>
            <w:r>
              <w:rPr>
                <w:rFonts w:asciiTheme="minorHAnsi" w:eastAsia="Times New Roman" w:hAnsiTheme="minorHAnsi" w:cstheme="minorHAnsi"/>
                <w:lang w:eastAsia="sk-SK"/>
              </w:rPr>
              <w:t>H</w:t>
            </w:r>
            <w:r w:rsidR="00C007C8" w:rsidRPr="000C3DE4">
              <w:rPr>
                <w:rFonts w:asciiTheme="minorHAnsi" w:eastAsia="Times New Roman" w:hAnsiTheme="minorHAnsi" w:cstheme="minorHAnsi"/>
                <w:lang w:eastAsia="sk-SK"/>
              </w:rPr>
              <w:t>lavn</w:t>
            </w:r>
            <w:r>
              <w:rPr>
                <w:rFonts w:asciiTheme="minorHAnsi" w:eastAsia="Times New Roman" w:hAnsiTheme="minorHAnsi" w:cstheme="minorHAnsi"/>
                <w:lang w:eastAsia="sk-SK"/>
              </w:rPr>
              <w:t>á</w:t>
            </w:r>
            <w:r w:rsidR="00C007C8" w:rsidRPr="000C3DE4">
              <w:rPr>
                <w:rFonts w:asciiTheme="minorHAnsi" w:eastAsia="Times New Roman" w:hAnsiTheme="minorHAnsi" w:cstheme="minorHAnsi"/>
                <w:lang w:eastAsia="sk-SK"/>
              </w:rPr>
              <w:t xml:space="preserve"> aktivit</w:t>
            </w:r>
            <w:r>
              <w:rPr>
                <w:rFonts w:asciiTheme="minorHAnsi" w:eastAsia="Times New Roman" w:hAnsiTheme="minorHAnsi" w:cstheme="minorHAnsi"/>
                <w:lang w:eastAsia="sk-SK"/>
              </w:rPr>
              <w:t>a</w:t>
            </w:r>
            <w:r w:rsidR="00C007C8" w:rsidRPr="000C3DE4">
              <w:rPr>
                <w:rFonts w:asciiTheme="minorHAnsi" w:eastAsia="Times New Roman" w:hAnsiTheme="minorHAnsi" w:cstheme="minorHAnsi"/>
                <w:lang w:eastAsia="sk-SK"/>
              </w:rPr>
              <w:t xml:space="preserve"> projektu </w:t>
            </w:r>
            <w:r>
              <w:rPr>
                <w:rFonts w:asciiTheme="minorHAnsi" w:eastAsia="Times New Roman" w:hAnsiTheme="minorHAnsi" w:cstheme="minorHAnsi"/>
                <w:lang w:eastAsia="sk-SK"/>
              </w:rPr>
              <w:t>je</w:t>
            </w:r>
            <w:r w:rsidR="00C007C8" w:rsidRPr="000C3DE4">
              <w:rPr>
                <w:rFonts w:asciiTheme="minorHAnsi" w:eastAsia="Times New Roman" w:hAnsiTheme="minorHAnsi" w:cstheme="minorHAnsi"/>
                <w:lang w:eastAsia="sk-SK"/>
              </w:rPr>
              <w:t xml:space="preserve"> odôvodnen</w:t>
            </w:r>
            <w:r>
              <w:rPr>
                <w:rFonts w:asciiTheme="minorHAnsi" w:eastAsia="Times New Roman" w:hAnsiTheme="minorHAnsi" w:cstheme="minorHAnsi"/>
                <w:lang w:eastAsia="sk-SK"/>
              </w:rPr>
              <w:t>á</w:t>
            </w:r>
            <w:r w:rsidR="00C007C8" w:rsidRPr="000C3DE4">
              <w:rPr>
                <w:rFonts w:asciiTheme="minorHAnsi" w:eastAsia="Times New Roman" w:hAnsiTheme="minorHAnsi" w:cstheme="minorHAnsi"/>
                <w:lang w:eastAsia="sk-SK"/>
              </w:rPr>
              <w:t xml:space="preserve"> z pohľadu východiskovej situácie, </w:t>
            </w:r>
            <w:r>
              <w:rPr>
                <w:rFonts w:asciiTheme="minorHAnsi" w:eastAsia="Times New Roman" w:hAnsiTheme="minorHAnsi" w:cstheme="minorHAnsi"/>
                <w:lang w:eastAsia="sk-SK"/>
              </w:rPr>
              <w:t>je</w:t>
            </w:r>
            <w:r w:rsidR="00C007C8" w:rsidRPr="000C3DE4">
              <w:rPr>
                <w:rFonts w:asciiTheme="minorHAnsi" w:eastAsia="Times New Roman" w:hAnsiTheme="minorHAnsi" w:cstheme="minorHAnsi"/>
                <w:lang w:eastAsia="sk-SK"/>
              </w:rPr>
              <w:t xml:space="preserve"> zrozumiteľne definovan</w:t>
            </w:r>
            <w:r>
              <w:rPr>
                <w:rFonts w:asciiTheme="minorHAnsi" w:eastAsia="Times New Roman" w:hAnsiTheme="minorHAnsi" w:cstheme="minorHAnsi"/>
                <w:lang w:eastAsia="sk-SK"/>
              </w:rPr>
              <w:t>á</w:t>
            </w:r>
            <w:r w:rsidR="00C007C8" w:rsidRPr="000C3DE4">
              <w:rPr>
                <w:rFonts w:asciiTheme="minorHAnsi" w:eastAsia="Times New Roman" w:hAnsiTheme="minorHAnsi" w:cstheme="minorHAnsi"/>
                <w:lang w:eastAsia="sk-SK"/>
              </w:rPr>
              <w:t xml:space="preserve"> a </w:t>
            </w:r>
            <w:r>
              <w:rPr>
                <w:rFonts w:asciiTheme="minorHAnsi" w:eastAsia="Times New Roman" w:hAnsiTheme="minorHAnsi" w:cstheme="minorHAnsi"/>
                <w:lang w:eastAsia="sk-SK"/>
              </w:rPr>
              <w:t>jej</w:t>
            </w:r>
            <w:r w:rsidR="00C007C8" w:rsidRPr="000C3DE4">
              <w:rPr>
                <w:rFonts w:asciiTheme="minorHAnsi" w:eastAsia="Times New Roman" w:hAnsiTheme="minorHAnsi" w:cstheme="minorHAnsi"/>
                <w:lang w:eastAsia="sk-SK"/>
              </w:rPr>
              <w:t xml:space="preserve"> realizáciou sa dosiahnu plánované ciele projektu.</w:t>
            </w:r>
          </w:p>
        </w:tc>
      </w:tr>
      <w:tr w:rsidR="00C007C8" w:rsidRPr="008003C9" w14:paraId="09D2441C" w14:textId="77777777" w:rsidTr="006379BD">
        <w:trPr>
          <w:trHeight w:val="624"/>
          <w:jc w:val="center"/>
        </w:trPr>
        <w:tc>
          <w:tcPr>
            <w:tcW w:w="2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8AAF1E" w14:textId="77777777" w:rsidR="00C007C8" w:rsidRPr="000C3DE4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6D0152" w14:textId="77777777" w:rsidR="00C007C8" w:rsidRPr="000C3DE4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D85E17" w14:textId="77777777" w:rsidR="00C007C8" w:rsidRPr="000C3DE4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9E4DC7" w14:textId="77777777" w:rsidR="00C007C8" w:rsidRPr="000C3DE4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AB8B0" w14:textId="77777777" w:rsidR="00C007C8" w:rsidRPr="000C3DE4" w:rsidRDefault="00C007C8" w:rsidP="00EA564E">
            <w:pPr>
              <w:jc w:val="center"/>
              <w:rPr>
                <w:rFonts w:asciiTheme="minorHAnsi" w:eastAsia="Helvetica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nie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C1944" w14:textId="16FEF7B4" w:rsidR="00C007C8" w:rsidRPr="000C3DE4" w:rsidRDefault="00EB2D88" w:rsidP="006379BD">
            <w:pPr>
              <w:spacing w:before="60" w:after="60"/>
              <w:jc w:val="both"/>
              <w:rPr>
                <w:rFonts w:asciiTheme="minorHAnsi" w:eastAsia="Helvetica" w:hAnsiTheme="minorHAnsi" w:cstheme="minorHAnsi"/>
              </w:rPr>
            </w:pPr>
            <w:r>
              <w:rPr>
                <w:rFonts w:asciiTheme="minorHAnsi" w:eastAsia="Times New Roman" w:hAnsiTheme="minorHAnsi" w:cstheme="minorHAnsi"/>
                <w:lang w:eastAsia="sk-SK"/>
              </w:rPr>
              <w:t>H</w:t>
            </w:r>
            <w:r w:rsidR="00C007C8" w:rsidRPr="000C3DE4">
              <w:rPr>
                <w:rFonts w:asciiTheme="minorHAnsi" w:eastAsia="Times New Roman" w:hAnsiTheme="minorHAnsi" w:cstheme="minorHAnsi"/>
                <w:lang w:eastAsia="sk-SK"/>
              </w:rPr>
              <w:t>lavn</w:t>
            </w:r>
            <w:r>
              <w:rPr>
                <w:rFonts w:asciiTheme="minorHAnsi" w:eastAsia="Times New Roman" w:hAnsiTheme="minorHAnsi" w:cstheme="minorHAnsi"/>
                <w:lang w:eastAsia="sk-SK"/>
              </w:rPr>
              <w:t>á</w:t>
            </w:r>
            <w:r w:rsidR="00C007C8" w:rsidRPr="000C3DE4">
              <w:rPr>
                <w:rFonts w:asciiTheme="minorHAnsi" w:eastAsia="Times New Roman" w:hAnsiTheme="minorHAnsi" w:cstheme="minorHAnsi"/>
                <w:lang w:eastAsia="sk-SK"/>
              </w:rPr>
              <w:t xml:space="preserve"> aktiv</w:t>
            </w:r>
            <w:r>
              <w:rPr>
                <w:rFonts w:asciiTheme="minorHAnsi" w:eastAsia="Times New Roman" w:hAnsiTheme="minorHAnsi" w:cstheme="minorHAnsi"/>
                <w:lang w:eastAsia="sk-SK"/>
              </w:rPr>
              <w:t>i</w:t>
            </w:r>
            <w:r w:rsidR="00C007C8" w:rsidRPr="000C3DE4">
              <w:rPr>
                <w:rFonts w:asciiTheme="minorHAnsi" w:eastAsia="Times New Roman" w:hAnsiTheme="minorHAnsi" w:cstheme="minorHAnsi"/>
                <w:lang w:eastAsia="sk-SK"/>
              </w:rPr>
              <w:t>t</w:t>
            </w:r>
            <w:r>
              <w:rPr>
                <w:rFonts w:asciiTheme="minorHAnsi" w:eastAsia="Times New Roman" w:hAnsiTheme="minorHAnsi" w:cstheme="minorHAnsi"/>
                <w:lang w:eastAsia="sk-SK"/>
              </w:rPr>
              <w:t>a</w:t>
            </w:r>
            <w:r w:rsidR="00C007C8" w:rsidRPr="000C3DE4">
              <w:rPr>
                <w:rFonts w:asciiTheme="minorHAnsi" w:eastAsia="Times New Roman" w:hAnsiTheme="minorHAnsi" w:cstheme="minorHAnsi"/>
                <w:lang w:eastAsia="sk-SK"/>
              </w:rPr>
              <w:t xml:space="preserve"> projektu nie je odôvodnená z pohľadu východiskovej situácie a potrieb žiadateľa, nenapĺňa merateľný ukazovateľ opatrenia, resp. projekt neobsahuje aktivit</w:t>
            </w:r>
            <w:r>
              <w:rPr>
                <w:rFonts w:asciiTheme="minorHAnsi" w:eastAsia="Times New Roman" w:hAnsiTheme="minorHAnsi" w:cstheme="minorHAnsi"/>
                <w:lang w:eastAsia="sk-SK"/>
              </w:rPr>
              <w:t>u</w:t>
            </w:r>
            <w:r w:rsidR="00C007C8" w:rsidRPr="000C3DE4">
              <w:rPr>
                <w:rFonts w:asciiTheme="minorHAnsi" w:eastAsia="Times New Roman" w:hAnsiTheme="minorHAnsi" w:cstheme="minorHAnsi"/>
                <w:lang w:eastAsia="sk-SK"/>
              </w:rPr>
              <w:t>, ktor</w:t>
            </w:r>
            <w:r>
              <w:rPr>
                <w:rFonts w:asciiTheme="minorHAnsi" w:eastAsia="Times New Roman" w:hAnsiTheme="minorHAnsi" w:cstheme="minorHAnsi"/>
                <w:lang w:eastAsia="sk-SK"/>
              </w:rPr>
              <w:t>á</w:t>
            </w:r>
            <w:r w:rsidR="00C007C8" w:rsidRPr="000C3DE4">
              <w:rPr>
                <w:rFonts w:asciiTheme="minorHAnsi" w:eastAsia="Times New Roman" w:hAnsiTheme="minorHAnsi" w:cstheme="minorHAnsi"/>
                <w:lang w:eastAsia="sk-SK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lang w:eastAsia="sk-SK"/>
              </w:rPr>
              <w:t>je</w:t>
            </w:r>
            <w:r w:rsidR="00C007C8" w:rsidRPr="000C3DE4">
              <w:rPr>
                <w:rFonts w:asciiTheme="minorHAnsi" w:eastAsia="Times New Roman" w:hAnsiTheme="minorHAnsi" w:cstheme="minorHAnsi"/>
                <w:lang w:eastAsia="sk-SK"/>
              </w:rPr>
              <w:t xml:space="preserve"> nevyhnutn</w:t>
            </w:r>
            <w:r>
              <w:rPr>
                <w:rFonts w:asciiTheme="minorHAnsi" w:eastAsia="Times New Roman" w:hAnsiTheme="minorHAnsi" w:cstheme="minorHAnsi"/>
                <w:lang w:eastAsia="sk-SK"/>
              </w:rPr>
              <w:t>á</w:t>
            </w:r>
            <w:r w:rsidR="00C007C8" w:rsidRPr="000C3DE4">
              <w:rPr>
                <w:rFonts w:asciiTheme="minorHAnsi" w:eastAsia="Times New Roman" w:hAnsiTheme="minorHAnsi" w:cstheme="minorHAnsi"/>
                <w:lang w:eastAsia="sk-SK"/>
              </w:rPr>
              <w:t xml:space="preserve"> pre jeho realizáciu. Zistené nedostatky sú závažného charakteru.</w:t>
            </w:r>
          </w:p>
        </w:tc>
      </w:tr>
      <w:tr w:rsidR="00101E70" w:rsidRPr="008003C9" w14:paraId="16904609" w14:textId="77777777" w:rsidTr="00101E70">
        <w:trPr>
          <w:trHeight w:val="981"/>
          <w:jc w:val="center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8BAA21" w14:textId="691CF0B1" w:rsidR="00C007C8" w:rsidRPr="000C3DE4" w:rsidRDefault="000C3DE4" w:rsidP="00EA564E">
            <w:pPr>
              <w:jc w:val="center"/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hAnsiTheme="minorHAnsi" w:cstheme="minorHAnsi"/>
              </w:rPr>
              <w:t>8</w:t>
            </w:r>
            <w:r w:rsidR="00C007C8" w:rsidRPr="000C3DE4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0AAA87" w14:textId="77777777" w:rsidR="00C007C8" w:rsidRPr="000C3DE4" w:rsidRDefault="00C007C8" w:rsidP="00EA564E">
            <w:pPr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Projekt zohľadňuje miestne špecifiká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3CBE27" w14:textId="77777777" w:rsidR="00C007C8" w:rsidRPr="000C3DE4" w:rsidRDefault="00C007C8" w:rsidP="006379BD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Posudzuje sa na základe žiadateľom poskytnutých informácií o realizácii projektu.</w:t>
            </w:r>
          </w:p>
          <w:p w14:paraId="164A9AA2" w14:textId="77777777" w:rsidR="000C3DE4" w:rsidRPr="000C3DE4" w:rsidRDefault="000C3DE4" w:rsidP="006379BD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</w:p>
          <w:p w14:paraId="1457D874" w14:textId="77777777" w:rsidR="00C007C8" w:rsidRPr="000C3DE4" w:rsidRDefault="00C007C8" w:rsidP="006379BD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 xml:space="preserve">Miestne špecifiká sú: </w:t>
            </w:r>
          </w:p>
          <w:p w14:paraId="09179E67" w14:textId="77777777" w:rsidR="00C007C8" w:rsidRPr="000C3DE4" w:rsidRDefault="00C007C8" w:rsidP="006379BD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•charakteristický ráz územia</w:t>
            </w:r>
          </w:p>
          <w:p w14:paraId="6A249B19" w14:textId="77777777" w:rsidR="00C007C8" w:rsidRPr="000C3DE4" w:rsidRDefault="00C007C8" w:rsidP="006379BD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• kultúrny a historický ráz územia</w:t>
            </w:r>
          </w:p>
          <w:p w14:paraId="195F0B71" w14:textId="77777777" w:rsidR="00C007C8" w:rsidRPr="000C3DE4" w:rsidRDefault="00C007C8" w:rsidP="006379BD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• miestne zvyky, gastronómia</w:t>
            </w:r>
          </w:p>
          <w:p w14:paraId="6E469D1A" w14:textId="77777777" w:rsidR="00C007C8" w:rsidRPr="000C3DE4" w:rsidRDefault="00C007C8" w:rsidP="006379BD">
            <w:pPr>
              <w:jc w:val="both"/>
              <w:rPr>
                <w:rFonts w:asciiTheme="minorHAnsi" w:eastAsiaTheme="minorHAnsi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• miestna architektúra a pod.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05F159" w14:textId="77777777" w:rsidR="00C007C8" w:rsidRPr="000C3DE4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Bodové 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08A365" w14:textId="77777777" w:rsidR="00C007C8" w:rsidRPr="000C3DE4" w:rsidRDefault="00C007C8" w:rsidP="00EA564E">
            <w:pPr>
              <w:jc w:val="center"/>
              <w:rPr>
                <w:rFonts w:asciiTheme="minorHAnsi" w:eastAsia="Helvetica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0 bodov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713F25" w14:textId="77777777" w:rsidR="00C007C8" w:rsidRPr="000C3DE4" w:rsidRDefault="00C007C8" w:rsidP="00EA564E">
            <w:pPr>
              <w:rPr>
                <w:rFonts w:asciiTheme="minorHAnsi" w:eastAsia="Helvetica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nie</w:t>
            </w:r>
          </w:p>
        </w:tc>
      </w:tr>
      <w:tr w:rsidR="00101E70" w:rsidRPr="008003C9" w14:paraId="1A3E0F9F" w14:textId="77777777" w:rsidTr="00101E70">
        <w:trPr>
          <w:trHeight w:val="624"/>
          <w:jc w:val="center"/>
        </w:trPr>
        <w:tc>
          <w:tcPr>
            <w:tcW w:w="2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DB87B5" w14:textId="77777777" w:rsidR="00C007C8" w:rsidRPr="006379BD" w:rsidRDefault="00C007C8" w:rsidP="00EA564E">
            <w:pPr>
              <w:spacing w:after="160" w:line="259" w:lineRule="auto"/>
              <w:jc w:val="center"/>
              <w:rPr>
                <w:rFonts w:asciiTheme="minorHAnsi" w:hAnsiTheme="minorHAnsi"/>
                <w:highlight w:val="yellow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F20CAF" w14:textId="77777777" w:rsidR="00C007C8" w:rsidRPr="000C3DE4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DD7EED" w14:textId="77777777" w:rsidR="00C007C8" w:rsidRPr="000C3DE4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5B0C69" w14:textId="77777777" w:rsidR="00C007C8" w:rsidRPr="000C3DE4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F7E878" w14:textId="77777777" w:rsidR="00C007C8" w:rsidRPr="000C3DE4" w:rsidRDefault="00C007C8" w:rsidP="00EA564E">
            <w:pPr>
              <w:jc w:val="center"/>
              <w:rPr>
                <w:rFonts w:asciiTheme="minorHAnsi" w:eastAsia="Helvetica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2 body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9E12A5" w14:textId="77777777" w:rsidR="00C007C8" w:rsidRPr="000C3DE4" w:rsidRDefault="00C007C8" w:rsidP="00EA564E">
            <w:pPr>
              <w:rPr>
                <w:rFonts w:asciiTheme="minorHAnsi" w:eastAsia="Helvetica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áno</w:t>
            </w:r>
          </w:p>
        </w:tc>
      </w:tr>
      <w:tr w:rsidR="00C007C8" w:rsidRPr="008003C9" w14:paraId="5D28DA2F" w14:textId="77777777" w:rsidTr="00C007C8">
        <w:trPr>
          <w:trHeight w:val="284"/>
          <w:jc w:val="center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59EA0BC5" w14:textId="77777777" w:rsidR="00C007C8" w:rsidRPr="006379BD" w:rsidRDefault="00C007C8" w:rsidP="00EA564E">
            <w:pPr>
              <w:widowControl w:val="0"/>
              <w:spacing w:after="160" w:line="259" w:lineRule="auto"/>
              <w:ind w:right="2"/>
              <w:jc w:val="center"/>
              <w:rPr>
                <w:rFonts w:asciiTheme="minorHAnsi" w:hAnsiTheme="minorHAnsi"/>
                <w:b/>
                <w:highlight w:val="yellow"/>
                <w:u w:color="000000"/>
              </w:rPr>
            </w:pPr>
            <w:r w:rsidRPr="000C3DE4">
              <w:rPr>
                <w:rFonts w:asciiTheme="minorHAnsi" w:hAnsiTheme="minorHAnsi" w:cstheme="minorHAnsi"/>
                <w:b/>
                <w:bCs/>
                <w:u w:color="000000"/>
              </w:rPr>
              <w:t>3.</w:t>
            </w:r>
          </w:p>
        </w:tc>
        <w:tc>
          <w:tcPr>
            <w:tcW w:w="48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02D26993" w14:textId="77777777" w:rsidR="00C007C8" w:rsidRPr="000C3DE4" w:rsidRDefault="00C007C8" w:rsidP="00EA564E">
            <w:pPr>
              <w:widowControl w:val="0"/>
              <w:ind w:right="2"/>
              <w:rPr>
                <w:rFonts w:asciiTheme="minorHAnsi" w:hAnsiTheme="minorHAnsi" w:cstheme="minorHAnsi"/>
                <w:b/>
                <w:bCs/>
                <w:u w:color="000000"/>
              </w:rPr>
            </w:pPr>
            <w:r w:rsidRPr="000C3DE4">
              <w:rPr>
                <w:rFonts w:asciiTheme="minorHAnsi" w:hAnsiTheme="minorHAnsi" w:cstheme="minorHAnsi"/>
                <w:b/>
                <w:u w:color="000000"/>
              </w:rPr>
              <w:t>Administratívna a prevádzková kapacita žiadateľa</w:t>
            </w:r>
          </w:p>
        </w:tc>
      </w:tr>
      <w:tr w:rsidR="00C007C8" w:rsidRPr="008003C9" w14:paraId="13600E3D" w14:textId="77777777" w:rsidTr="00EA564E">
        <w:trPr>
          <w:trHeight w:val="624"/>
          <w:jc w:val="center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47163F" w14:textId="69A83FBF" w:rsidR="00C007C8" w:rsidRPr="000C3DE4" w:rsidRDefault="000C3DE4" w:rsidP="00EA564E">
            <w:pPr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hAnsiTheme="minorHAnsi" w:cstheme="minorHAnsi"/>
              </w:rPr>
              <w:t>9</w:t>
            </w:r>
            <w:r w:rsidR="00C007C8" w:rsidRPr="000C3DE4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D18D8" w14:textId="77777777" w:rsidR="00C007C8" w:rsidRPr="000C3DE4" w:rsidRDefault="00C007C8" w:rsidP="00EA564E">
            <w:pPr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Posúdenie prevádzkovej a technickej udržateľnosti projektu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F0BE3" w14:textId="77777777" w:rsidR="00C007C8" w:rsidRPr="000C3DE4" w:rsidRDefault="00C007C8" w:rsidP="006379BD">
            <w:pPr>
              <w:jc w:val="both"/>
              <w:rPr>
                <w:rFonts w:asciiTheme="minorHAnsi" w:eastAsiaTheme="minorHAnsi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 xml:space="preserve">Posudzuje sa kapacita žiadateľa na zabezpečenie udržateľnosti výstupov projektu po realizácii projektu (podľa relevantnosti): zabezpečenie technického zázemia, administratívnych kapacít, </w:t>
            </w: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lastRenderedPageBreak/>
              <w:t>zrealizovaných služieb a pod</w:t>
            </w:r>
            <w:r w:rsidRPr="000C3DE4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7BFC8" w14:textId="77777777" w:rsidR="00C007C8" w:rsidRPr="000C3DE4" w:rsidRDefault="00C007C8" w:rsidP="00EA564E">
            <w:pPr>
              <w:widowControl w:val="0"/>
              <w:jc w:val="center"/>
              <w:rPr>
                <w:rFonts w:asciiTheme="minorHAnsi" w:eastAsia="Helvetica" w:hAnsiTheme="minorHAnsi" w:cstheme="minorHAnsi"/>
                <w:u w:color="000000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lastRenderedPageBreak/>
              <w:t>Bodové 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53DF6" w14:textId="77777777" w:rsidR="00C007C8" w:rsidRPr="000C3DE4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0 bodov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C6EC32" w14:textId="77777777" w:rsidR="00C007C8" w:rsidRPr="000C3DE4" w:rsidRDefault="00C007C8" w:rsidP="006379BD">
            <w:pPr>
              <w:spacing w:before="60" w:after="60"/>
              <w:jc w:val="both"/>
              <w:rPr>
                <w:rFonts w:asciiTheme="minorHAnsi" w:eastAsia="Helvetica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 xml:space="preserve">Žiadateľ nedokáže zabezpečiť potrebné technické zázemie alebo administratívne kapacity, legislatívne prostredie (analogicky podľa typu projektu) s cieľom zabezpečenia udržateľnosti </w:t>
            </w: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lastRenderedPageBreak/>
              <w:t>výstupov/výsledkov projektu po ukončení realizácie jeho aktivít. Žiadateľ nevyhodnotil možné riziká udržateľnosti projektu vrátane spôsobu ich predchádzania a ich manažmentu.</w:t>
            </w:r>
          </w:p>
        </w:tc>
      </w:tr>
      <w:tr w:rsidR="00C007C8" w:rsidRPr="008003C9" w14:paraId="2CC71D69" w14:textId="77777777" w:rsidTr="00EA564E">
        <w:trPr>
          <w:trHeight w:val="624"/>
          <w:jc w:val="center"/>
        </w:trPr>
        <w:tc>
          <w:tcPr>
            <w:tcW w:w="2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EE5FE" w14:textId="77777777" w:rsidR="00C007C8" w:rsidRPr="000C3DE4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A2514" w14:textId="77777777" w:rsidR="00C007C8" w:rsidRPr="000C3DE4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D4802" w14:textId="77777777" w:rsidR="00C007C8" w:rsidRPr="000C3DE4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0431A" w14:textId="77777777" w:rsidR="00C007C8" w:rsidRPr="000C3DE4" w:rsidRDefault="00C007C8" w:rsidP="00EA564E">
            <w:pPr>
              <w:jc w:val="center"/>
              <w:rPr>
                <w:rFonts w:asciiTheme="minorHAnsi" w:eastAsia="Helvetica" w:hAnsiTheme="minorHAnsi" w:cstheme="minorHAnsi"/>
                <w:u w:color="000000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B1622" w14:textId="77777777" w:rsidR="00C007C8" w:rsidRPr="000C3DE4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2 body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D0073" w14:textId="6630876C" w:rsidR="00C007C8" w:rsidRPr="000C3DE4" w:rsidRDefault="00C007C8" w:rsidP="006379BD">
            <w:pPr>
              <w:spacing w:before="60" w:after="60"/>
              <w:jc w:val="both"/>
              <w:rPr>
                <w:rFonts w:asciiTheme="minorHAnsi" w:eastAsia="Helvetica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Žiadateľ dokáže zabezpečiť potrebné technické zázemie alebo administratívne kapacity, legislatívne prostredie (analogicky podľa typu projektu) s cieľom zabezpečenia udržateľnosti výstupov/výsledkov projektu po ukončení realizácie jeho aktivít. Žiadateľ vyhodnotil možné riziká udržateľnosti projektu vrátane spôsobu ich predchádzania a ich manažmentu.</w:t>
            </w:r>
          </w:p>
        </w:tc>
      </w:tr>
      <w:tr w:rsidR="00C007C8" w:rsidRPr="008003C9" w14:paraId="4F2EACD9" w14:textId="77777777" w:rsidTr="00C007C8">
        <w:trPr>
          <w:trHeight w:val="284"/>
          <w:jc w:val="center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6DC0129E" w14:textId="77777777" w:rsidR="00C007C8" w:rsidRPr="008003C9" w:rsidRDefault="00C007C8" w:rsidP="00EA564E">
            <w:pPr>
              <w:widowControl w:val="0"/>
              <w:ind w:right="2"/>
              <w:jc w:val="center"/>
              <w:rPr>
                <w:rFonts w:asciiTheme="minorHAnsi" w:hAnsiTheme="minorHAnsi" w:cstheme="minorHAnsi"/>
                <w:b/>
                <w:bCs/>
                <w:u w:color="000000"/>
              </w:rPr>
            </w:pPr>
            <w:r w:rsidRPr="008003C9">
              <w:rPr>
                <w:rFonts w:asciiTheme="minorHAnsi" w:hAnsiTheme="minorHAnsi" w:cstheme="minorHAnsi"/>
                <w:b/>
                <w:bCs/>
                <w:u w:color="000000"/>
              </w:rPr>
              <w:t>4.</w:t>
            </w:r>
          </w:p>
        </w:tc>
        <w:tc>
          <w:tcPr>
            <w:tcW w:w="48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7C97308E" w14:textId="77777777" w:rsidR="00C007C8" w:rsidRPr="008003C9" w:rsidRDefault="00C007C8" w:rsidP="00EA564E">
            <w:pPr>
              <w:widowControl w:val="0"/>
              <w:ind w:right="2"/>
              <w:rPr>
                <w:rFonts w:asciiTheme="minorHAnsi" w:hAnsiTheme="minorHAnsi" w:cstheme="minorHAnsi"/>
                <w:b/>
                <w:bCs/>
                <w:u w:color="000000"/>
              </w:rPr>
            </w:pPr>
            <w:r w:rsidRPr="008003C9">
              <w:rPr>
                <w:rFonts w:asciiTheme="minorHAnsi" w:hAnsiTheme="minorHAnsi" w:cstheme="minorHAnsi"/>
                <w:b/>
                <w:bCs/>
                <w:u w:color="000000"/>
              </w:rPr>
              <w:t>Finančná a ekonomická stránka projektu</w:t>
            </w:r>
          </w:p>
        </w:tc>
      </w:tr>
      <w:tr w:rsidR="00C007C8" w:rsidRPr="008003C9" w14:paraId="349FC812" w14:textId="77777777" w:rsidTr="00EA564E">
        <w:trPr>
          <w:trHeight w:val="1411"/>
          <w:jc w:val="center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9E503" w14:textId="361DDEB0" w:rsidR="00C007C8" w:rsidRPr="008003C9" w:rsidRDefault="000C3DE4" w:rsidP="00EA564E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10</w:t>
            </w:r>
            <w:r w:rsidR="00C007C8" w:rsidRPr="008003C9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37850" w14:textId="77777777" w:rsidR="00C007C8" w:rsidRPr="000C3DE4" w:rsidRDefault="00C007C8" w:rsidP="00EA564E">
            <w:pPr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Oprávnenosť výdavkov (vecná oprávnenosť, účelnosť a nevyhnutnosť)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B4ED5" w14:textId="77777777" w:rsidR="00C007C8" w:rsidRDefault="00C007C8" w:rsidP="006379BD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Posudzuje sa, či sú žiadané výdavky projektu:</w:t>
            </w:r>
          </w:p>
          <w:p w14:paraId="2C5D6A57" w14:textId="77777777" w:rsidR="00EB2D88" w:rsidRPr="000C3DE4" w:rsidRDefault="00EB2D88" w:rsidP="00101E70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</w:p>
          <w:p w14:paraId="1B3C1CF2" w14:textId="77777777" w:rsidR="00C007C8" w:rsidRPr="000C3DE4" w:rsidRDefault="00C007C8" w:rsidP="006379BD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jc w:val="both"/>
              <w:rPr>
                <w:rFonts w:asciiTheme="minorHAnsi" w:eastAsia="Times New Roman" w:hAnsiTheme="minorHAnsi" w:cstheme="minorHAnsi"/>
                <w:lang w:val="sk-SK" w:eastAsia="sk-SK"/>
              </w:rPr>
            </w:pPr>
            <w:r w:rsidRPr="000C3DE4">
              <w:rPr>
                <w:rFonts w:asciiTheme="minorHAnsi" w:eastAsia="Times New Roman" w:hAnsiTheme="minorHAnsi" w:cstheme="minorHAnsi"/>
                <w:lang w:val="sk-SK" w:eastAsia="sk-SK"/>
              </w:rPr>
              <w:t>vecne (obsahovo) oprávnené v zmysle podmienok výzvy,</w:t>
            </w:r>
          </w:p>
          <w:p w14:paraId="6C2F220A" w14:textId="77777777" w:rsidR="00C007C8" w:rsidRPr="000C3DE4" w:rsidRDefault="00C007C8" w:rsidP="006379BD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jc w:val="both"/>
              <w:rPr>
                <w:rFonts w:asciiTheme="minorHAnsi" w:eastAsia="Times New Roman" w:hAnsiTheme="minorHAnsi" w:cstheme="minorHAnsi"/>
                <w:lang w:val="sk-SK" w:eastAsia="sk-SK"/>
              </w:rPr>
            </w:pPr>
            <w:r w:rsidRPr="000C3DE4">
              <w:rPr>
                <w:rFonts w:asciiTheme="minorHAnsi" w:eastAsia="Times New Roman" w:hAnsiTheme="minorHAnsi" w:cstheme="minorHAnsi"/>
                <w:lang w:val="sk-SK" w:eastAsia="sk-SK"/>
              </w:rPr>
              <w:t>účelné z hľadiska predpokladu naplnenia stanovených cieľov projektu,</w:t>
            </w:r>
          </w:p>
          <w:p w14:paraId="6739C753" w14:textId="77777777" w:rsidR="00C007C8" w:rsidRPr="000C3DE4" w:rsidRDefault="00C007C8" w:rsidP="006379BD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jc w:val="both"/>
              <w:rPr>
                <w:rFonts w:asciiTheme="minorHAnsi" w:eastAsia="Times New Roman" w:hAnsiTheme="minorHAnsi" w:cstheme="minorHAnsi"/>
                <w:lang w:val="sk-SK" w:eastAsia="sk-SK"/>
              </w:rPr>
            </w:pPr>
            <w:r w:rsidRPr="000C3DE4">
              <w:rPr>
                <w:rFonts w:asciiTheme="minorHAnsi" w:eastAsia="Times New Roman" w:hAnsiTheme="minorHAnsi" w:cstheme="minorHAnsi"/>
                <w:lang w:val="sk-SK" w:eastAsia="sk-SK"/>
              </w:rPr>
              <w:t>nevyhnutné na realizáciu aktivít projektu</w:t>
            </w:r>
          </w:p>
          <w:p w14:paraId="2EA0B85C" w14:textId="77777777" w:rsidR="00C007C8" w:rsidRPr="000C3DE4" w:rsidRDefault="00C007C8" w:rsidP="006379BD">
            <w:pPr>
              <w:ind w:left="106"/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</w:p>
          <w:p w14:paraId="66CD68E7" w14:textId="77777777" w:rsidR="00C007C8" w:rsidRPr="000C3DE4" w:rsidRDefault="00C007C8" w:rsidP="006379BD">
            <w:pPr>
              <w:widowControl w:val="0"/>
              <w:jc w:val="both"/>
              <w:rPr>
                <w:rFonts w:asciiTheme="minorHAnsi" w:eastAsiaTheme="minorHAnsi" w:hAnsiTheme="minorHAnsi" w:cstheme="minorHAnsi"/>
                <w:u w:color="000000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V prípade identifikácie výdavkov, ktoré nespĺňajú uvedené kritériá hodnotiteľ tieto výdavky v zodpovedajúcej výške skráti.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E4AB2" w14:textId="77777777" w:rsidR="00C007C8" w:rsidRPr="000C3DE4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Vylučujúce 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47443" w14:textId="77777777" w:rsidR="00C007C8" w:rsidRPr="000C3DE4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áno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D3A3A" w14:textId="77777777" w:rsidR="00C007C8" w:rsidRPr="000C3DE4" w:rsidRDefault="00C007C8" w:rsidP="006379BD">
            <w:pPr>
              <w:jc w:val="both"/>
              <w:rPr>
                <w:rFonts w:asciiTheme="minorHAnsi" w:eastAsia="Helvetica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70% a viac finančnej hodnoty žiadateľom definovaných celkových oprávnených výdavkov projektu je možné považovať za oprávnené.</w:t>
            </w:r>
          </w:p>
        </w:tc>
      </w:tr>
      <w:tr w:rsidR="00C007C8" w:rsidRPr="008003C9" w14:paraId="104DC762" w14:textId="77777777" w:rsidTr="00EA564E">
        <w:trPr>
          <w:trHeight w:val="624"/>
          <w:jc w:val="center"/>
        </w:trPr>
        <w:tc>
          <w:tcPr>
            <w:tcW w:w="2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B1DE6" w14:textId="77777777" w:rsidR="00C007C8" w:rsidRPr="008003C9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6E5B5" w14:textId="77777777" w:rsidR="00C007C8" w:rsidRPr="000C3DE4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732D6" w14:textId="77777777" w:rsidR="00C007C8" w:rsidRPr="000C3DE4" w:rsidRDefault="00C007C8" w:rsidP="00EA564E">
            <w:pPr>
              <w:rPr>
                <w:rFonts w:asciiTheme="minorHAnsi" w:hAnsiTheme="minorHAnsi" w:cstheme="minorHAnsi"/>
                <w:u w:color="000000"/>
              </w:rPr>
            </w:pPr>
          </w:p>
        </w:tc>
        <w:tc>
          <w:tcPr>
            <w:tcW w:w="4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60CAB" w14:textId="77777777" w:rsidR="00C007C8" w:rsidRPr="000C3DE4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0B632" w14:textId="77777777" w:rsidR="00C007C8" w:rsidRPr="000C3DE4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nie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A46DF" w14:textId="77777777" w:rsidR="00C007C8" w:rsidRPr="000C3DE4" w:rsidRDefault="00C007C8" w:rsidP="006379BD">
            <w:pPr>
              <w:jc w:val="both"/>
              <w:rPr>
                <w:rFonts w:asciiTheme="minorHAnsi" w:eastAsia="Helvetica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Menej ako 70% finančnej hodnoty žiadateľom definovaných celkových oprávnených výdavkov projektu nie je možné považovať za oprávnené.</w:t>
            </w:r>
          </w:p>
        </w:tc>
      </w:tr>
      <w:tr w:rsidR="00C007C8" w:rsidRPr="008003C9" w14:paraId="3E30062F" w14:textId="77777777" w:rsidTr="00EA564E">
        <w:trPr>
          <w:trHeight w:val="2115"/>
          <w:jc w:val="center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2E6C36F" w14:textId="4CAB045E" w:rsidR="00C007C8" w:rsidRPr="000C3DE4" w:rsidRDefault="000C3DE4" w:rsidP="00EA564E">
            <w:pPr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hAnsiTheme="minorHAnsi" w:cstheme="minorHAnsi"/>
              </w:rPr>
              <w:t>11</w:t>
            </w:r>
            <w:r w:rsidR="00C007C8" w:rsidRPr="000C3DE4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9E44215" w14:textId="77777777" w:rsidR="00C007C8" w:rsidRPr="000C3DE4" w:rsidRDefault="00C007C8" w:rsidP="00EA564E">
            <w:pPr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Efektívnosť a hospodárnosť výdavkov projektu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C7B2D3E" w14:textId="6EC823E1" w:rsidR="00EB2D88" w:rsidRDefault="00C007C8" w:rsidP="00101E70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Posudzuje sa, či navrhnuté výdavky projektu spĺňajú podmienku hospodárnosti a efektívnosti, t.j. či zodpovedajú obvyklým cenám v danom mieste a čase.</w:t>
            </w:r>
          </w:p>
          <w:p w14:paraId="04C7E16B" w14:textId="12EF52F8" w:rsidR="00C007C8" w:rsidRPr="000C3DE4" w:rsidRDefault="00C007C8" w:rsidP="006379BD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</w:p>
          <w:p w14:paraId="031F8BC9" w14:textId="77777777" w:rsidR="00C007C8" w:rsidRPr="000C3DE4" w:rsidRDefault="00C007C8" w:rsidP="006379BD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Uvedené sa overuje prostredníctvom stanovených benchmarkov (mernej investičnej náročnosti projektu) a/alebo finančných limitov, príp. zrealizovaného verejného obstarávania, vykonaného prieskumu trhu alebo ďalších nástrojov na overenie hospodárnosti a efektívnosti výdavkov (napr. znalecký posudok).</w:t>
            </w:r>
          </w:p>
          <w:p w14:paraId="6C423D30" w14:textId="77777777" w:rsidR="00C007C8" w:rsidRPr="000C3DE4" w:rsidRDefault="00C007C8" w:rsidP="006379BD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</w:p>
          <w:p w14:paraId="443249DC" w14:textId="77777777" w:rsidR="00C007C8" w:rsidRPr="000C3DE4" w:rsidRDefault="00C007C8" w:rsidP="006379BD">
            <w:pPr>
              <w:widowControl w:val="0"/>
              <w:jc w:val="both"/>
              <w:rPr>
                <w:rFonts w:asciiTheme="minorHAnsi" w:eastAsiaTheme="minorHAnsi" w:hAnsiTheme="minorHAnsi" w:cstheme="minorHAnsi"/>
                <w:u w:color="000000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V prípade identifikácie výdavkov, ktoré nespĺňajú uvedené kritériá hodnotiteľ tieto výdavky v zodpovedajúcej výške skráti.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8484B39" w14:textId="77777777" w:rsidR="00C007C8" w:rsidRPr="000C3DE4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lastRenderedPageBreak/>
              <w:t>Vylučujúce 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A9C6D" w14:textId="77777777" w:rsidR="00C007C8" w:rsidRPr="000C3DE4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áno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FEFD1" w14:textId="77777777" w:rsidR="00C007C8" w:rsidRPr="000C3DE4" w:rsidRDefault="00C007C8" w:rsidP="006379BD">
            <w:pPr>
              <w:jc w:val="both"/>
              <w:rPr>
                <w:rFonts w:asciiTheme="minorHAnsi" w:eastAsia="Helvetica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Žiadané výdavky projektu sú hospodárne a efektívne a zodpovedajú obvyklým cenám v danom čase a mieste a spĺňajú cieľ minimalizácie nákladov pri dodržaní požadovanej kvality výstupov.</w:t>
            </w:r>
          </w:p>
        </w:tc>
      </w:tr>
      <w:tr w:rsidR="00C007C8" w:rsidRPr="008003C9" w14:paraId="108E6EE0" w14:textId="77777777" w:rsidTr="00EA564E">
        <w:trPr>
          <w:trHeight w:val="624"/>
          <w:jc w:val="center"/>
        </w:trPr>
        <w:tc>
          <w:tcPr>
            <w:tcW w:w="20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6A0A12" w14:textId="77777777" w:rsidR="00C007C8" w:rsidRPr="000C3DE4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6113BF1" w14:textId="77777777" w:rsidR="00C007C8" w:rsidRPr="000C3DE4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355980" w14:textId="77777777" w:rsidR="00C007C8" w:rsidRPr="000C3DE4" w:rsidRDefault="00C007C8" w:rsidP="00EA564E">
            <w:pPr>
              <w:widowControl w:val="0"/>
              <w:rPr>
                <w:rFonts w:asciiTheme="minorHAnsi" w:hAnsiTheme="minorHAnsi" w:cstheme="minorHAnsi"/>
                <w:u w:color="000000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B7723E" w14:textId="77777777" w:rsidR="00C007C8" w:rsidRPr="000C3DE4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6A033" w14:textId="77777777" w:rsidR="00C007C8" w:rsidRPr="000C3DE4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nie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C78AD" w14:textId="77777777" w:rsidR="00C007C8" w:rsidRPr="000C3DE4" w:rsidRDefault="00C007C8" w:rsidP="006379BD">
            <w:pPr>
              <w:jc w:val="both"/>
              <w:rPr>
                <w:rFonts w:asciiTheme="minorHAnsi" w:eastAsia="Helvetica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 xml:space="preserve">Žiadané výdavky projektu nie sú hospodárne a efektívne, nezodpovedajú obvyklým cenám v danom čase a mieste, nespĺňajú cieľ minimalizácie nákladov pri dodržaní požadovanej kvality </w:t>
            </w: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lastRenderedPageBreak/>
              <w:t>výstupov.</w:t>
            </w:r>
          </w:p>
        </w:tc>
      </w:tr>
      <w:tr w:rsidR="00C007C8" w:rsidRPr="008003C9" w14:paraId="089CCE46" w14:textId="77777777" w:rsidTr="00EA564E">
        <w:trPr>
          <w:trHeight w:val="897"/>
          <w:jc w:val="center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3403BAD" w14:textId="6353B6B8" w:rsidR="00C007C8" w:rsidRPr="000C3DE4" w:rsidRDefault="00C007C8" w:rsidP="000C3DE4">
            <w:pPr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hAnsiTheme="minorHAnsi" w:cstheme="minorHAnsi"/>
              </w:rPr>
              <w:lastRenderedPageBreak/>
              <w:t>1</w:t>
            </w:r>
            <w:r w:rsidR="000C3DE4" w:rsidRPr="000C3DE4">
              <w:rPr>
                <w:rFonts w:asciiTheme="minorHAnsi" w:hAnsiTheme="minorHAnsi" w:cstheme="minorHAnsi"/>
              </w:rPr>
              <w:t>2</w:t>
            </w:r>
            <w:r w:rsidRPr="000C3DE4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23E2D73" w14:textId="77777777" w:rsidR="00C007C8" w:rsidRPr="000C3DE4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Finančná</w:t>
            </w:r>
          </w:p>
          <w:p w14:paraId="766240D5" w14:textId="77777777" w:rsidR="00C007C8" w:rsidRPr="000C3DE4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charakteristika</w:t>
            </w:r>
          </w:p>
          <w:p w14:paraId="325E2417" w14:textId="77777777" w:rsidR="00C007C8" w:rsidRPr="000C3DE4" w:rsidRDefault="00C007C8" w:rsidP="00EA564E">
            <w:pPr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žiadateľa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09B51CE" w14:textId="44F49DCC" w:rsidR="00C007C8" w:rsidRPr="000C3DE4" w:rsidRDefault="00C007C8" w:rsidP="006379BD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 xml:space="preserve">Posudzuje sa finančná situácia/stabilita </w:t>
            </w:r>
            <w:r w:rsidR="00EB2D88">
              <w:rPr>
                <w:rFonts w:asciiTheme="minorHAnsi" w:eastAsia="Times New Roman" w:hAnsiTheme="minorHAnsi" w:cstheme="minorHAnsi"/>
                <w:lang w:eastAsia="sk-SK"/>
              </w:rPr>
              <w:t>žiadateľa</w:t>
            </w: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 xml:space="preserve">, a to podľa vypočítaných hodnôt ukazovateľov vychádzajúc z účtovnej závierky </w:t>
            </w:r>
            <w:r w:rsidR="00EB2D88">
              <w:rPr>
                <w:rFonts w:asciiTheme="minorHAnsi" w:eastAsia="Times New Roman" w:hAnsiTheme="minorHAnsi" w:cstheme="minorHAnsi"/>
                <w:lang w:eastAsia="sk-SK"/>
              </w:rPr>
              <w:t>žiadateľa</w:t>
            </w: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.</w:t>
            </w:r>
          </w:p>
          <w:p w14:paraId="419E48AB" w14:textId="77777777" w:rsidR="00C007C8" w:rsidRPr="000C3DE4" w:rsidRDefault="00C007C8" w:rsidP="006379BD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</w:p>
          <w:p w14:paraId="7056931F" w14:textId="77777777" w:rsidR="00C007C8" w:rsidRDefault="00C007C8" w:rsidP="006379BD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V prípade verejného sektora sa komplexne posudzujú ukazovatele likvidity a ukazovatele zadlženosti.</w:t>
            </w:r>
          </w:p>
          <w:p w14:paraId="68150416" w14:textId="77777777" w:rsidR="00EB2D88" w:rsidRPr="000C3DE4" w:rsidRDefault="00EB2D88" w:rsidP="00101E70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</w:p>
          <w:p w14:paraId="445705A5" w14:textId="77777777" w:rsidR="00C007C8" w:rsidRPr="000C3DE4" w:rsidRDefault="00C007C8" w:rsidP="006379BD">
            <w:pPr>
              <w:widowControl w:val="0"/>
              <w:jc w:val="both"/>
              <w:rPr>
                <w:rFonts w:asciiTheme="minorHAnsi" w:eastAsiaTheme="minorHAnsi" w:hAnsiTheme="minorHAnsi" w:cstheme="minorHAnsi"/>
                <w:u w:color="000000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V prípade súkromného sektora sa finančné zdravie posúdi na základe modelu hodnotenia firmy tzv. Altmanov index.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9806EAB" w14:textId="77777777" w:rsidR="00C007C8" w:rsidRPr="000C3DE4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 xml:space="preserve">Bodové kritérium 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228D42" w14:textId="23ECFFE7" w:rsidR="00C007C8" w:rsidRPr="000C3DE4" w:rsidRDefault="003337E7" w:rsidP="003337E7">
            <w:pPr>
              <w:jc w:val="center"/>
              <w:rPr>
                <w:rFonts w:asciiTheme="minorHAnsi" w:hAnsiTheme="minorHAnsi" w:cstheme="minorHAnsi"/>
              </w:rPr>
            </w:pPr>
            <w:ins w:id="1" w:author="Autor">
              <w:r>
                <w:rPr>
                  <w:rFonts w:asciiTheme="minorHAnsi" w:eastAsia="Times New Roman" w:hAnsiTheme="minorHAnsi" w:cstheme="minorHAnsi"/>
                  <w:lang w:eastAsia="sk-SK"/>
                </w:rPr>
                <w:t>1 bod</w:t>
              </w:r>
            </w:ins>
            <w:del w:id="2" w:author="Autor">
              <w:r w:rsidR="00C007C8" w:rsidRPr="000C3DE4" w:rsidDel="003337E7">
                <w:rPr>
                  <w:rFonts w:asciiTheme="minorHAnsi" w:eastAsia="Times New Roman" w:hAnsiTheme="minorHAnsi" w:cstheme="minorHAnsi"/>
                  <w:lang w:eastAsia="sk-SK"/>
                </w:rPr>
                <w:delText>0 bodov</w:delText>
              </w:r>
            </w:del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1EF79" w14:textId="77777777" w:rsidR="00C007C8" w:rsidRPr="000C3DE4" w:rsidRDefault="00C007C8" w:rsidP="00EA564E">
            <w:pPr>
              <w:rPr>
                <w:rFonts w:asciiTheme="minorHAnsi" w:eastAsia="Helvetica" w:hAnsiTheme="minorHAnsi" w:cstheme="minorHAnsi"/>
              </w:rPr>
            </w:pPr>
            <w:r w:rsidRPr="000C3DE4">
              <w:rPr>
                <w:rFonts w:asciiTheme="minorHAnsi" w:hAnsiTheme="minorHAnsi" w:cstheme="minorHAnsi"/>
              </w:rPr>
              <w:t>Subjekt s nepriaznivou finančnou situáciou.</w:t>
            </w:r>
          </w:p>
        </w:tc>
      </w:tr>
      <w:tr w:rsidR="00C007C8" w:rsidRPr="008003C9" w14:paraId="59FDD5B0" w14:textId="77777777" w:rsidTr="00EA564E">
        <w:trPr>
          <w:trHeight w:val="839"/>
          <w:jc w:val="center"/>
        </w:trPr>
        <w:tc>
          <w:tcPr>
            <w:tcW w:w="20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A21AB1" w14:textId="77777777" w:rsidR="00C007C8" w:rsidRPr="000C3DE4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FE6A1D0" w14:textId="77777777" w:rsidR="00C007C8" w:rsidRPr="000C3DE4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DDA742A" w14:textId="77777777" w:rsidR="00C007C8" w:rsidRPr="000C3DE4" w:rsidRDefault="00C007C8" w:rsidP="00EA564E">
            <w:pPr>
              <w:widowControl w:val="0"/>
              <w:rPr>
                <w:rFonts w:asciiTheme="minorHAnsi" w:hAnsiTheme="minorHAnsi" w:cstheme="minorHAnsi"/>
                <w:u w:color="000000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A76AA9" w14:textId="77777777" w:rsidR="00C007C8" w:rsidRPr="000C3DE4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3DBE4" w14:textId="39A35577" w:rsidR="00C007C8" w:rsidRPr="000C3DE4" w:rsidRDefault="003337E7" w:rsidP="003337E7">
            <w:pPr>
              <w:jc w:val="center"/>
              <w:rPr>
                <w:rFonts w:asciiTheme="minorHAnsi" w:hAnsiTheme="minorHAnsi" w:cstheme="minorHAnsi"/>
              </w:rPr>
            </w:pPr>
            <w:ins w:id="3" w:author="Autor">
              <w:r>
                <w:rPr>
                  <w:rFonts w:asciiTheme="minorHAnsi" w:eastAsia="Times New Roman" w:hAnsiTheme="minorHAnsi" w:cstheme="minorHAnsi"/>
                  <w:lang w:eastAsia="sk-SK"/>
                </w:rPr>
                <w:t>2 body</w:t>
              </w:r>
            </w:ins>
            <w:del w:id="4" w:author="Autor">
              <w:r w:rsidR="00C007C8" w:rsidRPr="000C3DE4" w:rsidDel="003337E7">
                <w:rPr>
                  <w:rFonts w:asciiTheme="minorHAnsi" w:eastAsia="Times New Roman" w:hAnsiTheme="minorHAnsi" w:cstheme="minorHAnsi"/>
                  <w:lang w:eastAsia="sk-SK"/>
                </w:rPr>
                <w:delText>4 body</w:delText>
              </w:r>
            </w:del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79577" w14:textId="77777777" w:rsidR="00C007C8" w:rsidRPr="000C3DE4" w:rsidRDefault="00C007C8" w:rsidP="00EA564E">
            <w:pPr>
              <w:rPr>
                <w:rFonts w:asciiTheme="minorHAnsi" w:eastAsia="Helvetica" w:hAnsiTheme="minorHAnsi" w:cstheme="minorHAnsi"/>
              </w:rPr>
            </w:pPr>
            <w:r w:rsidRPr="000C3DE4">
              <w:rPr>
                <w:rFonts w:asciiTheme="minorHAnsi" w:hAnsiTheme="minorHAnsi" w:cstheme="minorHAnsi"/>
              </w:rPr>
              <w:t>Subjekt s neurčitou finančnou situáciou.</w:t>
            </w:r>
          </w:p>
        </w:tc>
      </w:tr>
      <w:tr w:rsidR="00C007C8" w:rsidRPr="008003C9" w14:paraId="778F761D" w14:textId="77777777" w:rsidTr="00EA564E">
        <w:trPr>
          <w:trHeight w:val="624"/>
          <w:jc w:val="center"/>
        </w:trPr>
        <w:tc>
          <w:tcPr>
            <w:tcW w:w="20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FBAA82" w14:textId="77777777" w:rsidR="00C007C8" w:rsidRPr="000C3DE4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C93ACE" w14:textId="77777777" w:rsidR="00C007C8" w:rsidRPr="000C3DE4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0E1DB29" w14:textId="77777777" w:rsidR="00C007C8" w:rsidRPr="000C3DE4" w:rsidRDefault="00C007C8" w:rsidP="00EA564E">
            <w:pPr>
              <w:widowControl w:val="0"/>
              <w:rPr>
                <w:rFonts w:asciiTheme="minorHAnsi" w:hAnsiTheme="minorHAnsi" w:cstheme="minorHAnsi"/>
                <w:u w:color="000000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A18411" w14:textId="77777777" w:rsidR="00C007C8" w:rsidRPr="000C3DE4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5467A7" w14:textId="4599D73D" w:rsidR="00C007C8" w:rsidRPr="000C3DE4" w:rsidRDefault="003337E7" w:rsidP="003337E7">
            <w:pPr>
              <w:jc w:val="center"/>
              <w:rPr>
                <w:rFonts w:asciiTheme="minorHAnsi" w:hAnsiTheme="minorHAnsi" w:cstheme="minorHAnsi"/>
              </w:rPr>
            </w:pPr>
            <w:ins w:id="5" w:author="Autor">
              <w:r>
                <w:rPr>
                  <w:rFonts w:asciiTheme="minorHAnsi" w:eastAsia="Times New Roman" w:hAnsiTheme="minorHAnsi" w:cstheme="minorHAnsi"/>
                  <w:lang w:eastAsia="sk-SK"/>
                </w:rPr>
                <w:t>3 body</w:t>
              </w:r>
            </w:ins>
            <w:del w:id="6" w:author="Autor">
              <w:r w:rsidR="00C007C8" w:rsidRPr="000C3DE4" w:rsidDel="003337E7">
                <w:rPr>
                  <w:rFonts w:asciiTheme="minorHAnsi" w:eastAsia="Times New Roman" w:hAnsiTheme="minorHAnsi" w:cstheme="minorHAnsi"/>
                  <w:lang w:eastAsia="sk-SK"/>
                </w:rPr>
                <w:delText>8 bodov</w:delText>
              </w:r>
            </w:del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94597" w14:textId="77777777" w:rsidR="00C007C8" w:rsidRPr="000C3DE4" w:rsidRDefault="00C007C8" w:rsidP="00EA564E">
            <w:pPr>
              <w:rPr>
                <w:rFonts w:asciiTheme="minorHAnsi" w:eastAsia="Helvetica" w:hAnsiTheme="minorHAnsi" w:cstheme="minorHAnsi"/>
              </w:rPr>
            </w:pPr>
            <w:r w:rsidRPr="000C3DE4">
              <w:rPr>
                <w:rFonts w:asciiTheme="minorHAnsi" w:hAnsiTheme="minorHAnsi" w:cstheme="minorHAnsi"/>
              </w:rPr>
              <w:t>Subjekt s dobrou finančnou situáciou.</w:t>
            </w:r>
          </w:p>
        </w:tc>
      </w:tr>
      <w:tr w:rsidR="00C007C8" w:rsidRPr="008003C9" w14:paraId="738F4998" w14:textId="77777777" w:rsidTr="00EA564E">
        <w:trPr>
          <w:trHeight w:val="624"/>
          <w:jc w:val="center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5B32295" w14:textId="0F68D10E" w:rsidR="00C007C8" w:rsidRPr="000C3DE4" w:rsidRDefault="00C007C8" w:rsidP="000C3DE4">
            <w:pPr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hAnsiTheme="minorHAnsi" w:cstheme="minorHAnsi"/>
              </w:rPr>
              <w:t>1</w:t>
            </w:r>
            <w:r w:rsidR="000C3DE4" w:rsidRPr="000C3DE4">
              <w:rPr>
                <w:rFonts w:asciiTheme="minorHAnsi" w:hAnsiTheme="minorHAnsi" w:cstheme="minorHAnsi"/>
              </w:rPr>
              <w:t>3</w:t>
            </w:r>
            <w:r w:rsidRPr="000C3DE4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442851F" w14:textId="77777777" w:rsidR="00C007C8" w:rsidRPr="000C3DE4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Finančná udržateľnosť</w:t>
            </w:r>
          </w:p>
          <w:p w14:paraId="16F9CBAF" w14:textId="77777777" w:rsidR="00C007C8" w:rsidRPr="000C3DE4" w:rsidRDefault="00C007C8" w:rsidP="00EA564E">
            <w:pPr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projektu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807AEC0" w14:textId="77777777" w:rsidR="00C007C8" w:rsidRPr="000C3DE4" w:rsidRDefault="00C007C8" w:rsidP="006379BD">
            <w:pPr>
              <w:widowControl w:val="0"/>
              <w:jc w:val="both"/>
              <w:rPr>
                <w:rFonts w:asciiTheme="minorHAnsi" w:eastAsiaTheme="minorHAnsi" w:hAnsiTheme="minorHAnsi" w:cstheme="minorHAnsi"/>
                <w:u w:color="000000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Posudzuje sa zabezpečenie udržateľnosti projektu, t.j. finančného krytia prevádzky projektu počas celého obdobia udržateľnosti projektu prostredníctvom finančnej analýzy projektu.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9C7BBBE" w14:textId="77777777" w:rsidR="00C007C8" w:rsidRPr="000C3DE4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Vylučujúce 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A2024" w14:textId="7756729F" w:rsidR="00C007C8" w:rsidRPr="000C3DE4" w:rsidRDefault="00EB2D88" w:rsidP="00EA564E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eastAsia="Times New Roman" w:hAnsiTheme="minorHAnsi" w:cstheme="minorHAnsi"/>
                <w:lang w:eastAsia="sk-SK"/>
              </w:rPr>
              <w:t>áno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00727" w14:textId="4A7843F5" w:rsidR="00C007C8" w:rsidRPr="000C3DE4" w:rsidRDefault="00C007C8" w:rsidP="00EB2D88">
            <w:pPr>
              <w:rPr>
                <w:rFonts w:asciiTheme="minorHAnsi" w:eastAsia="Helvetica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Finančná udržateľnosť je zabezpečená.</w:t>
            </w:r>
          </w:p>
        </w:tc>
      </w:tr>
      <w:tr w:rsidR="00C007C8" w:rsidRPr="008003C9" w14:paraId="1DCD47A7" w14:textId="77777777" w:rsidTr="00EA564E">
        <w:trPr>
          <w:trHeight w:val="624"/>
          <w:jc w:val="center"/>
        </w:trPr>
        <w:tc>
          <w:tcPr>
            <w:tcW w:w="200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B0731AC" w14:textId="77777777" w:rsidR="00C007C8" w:rsidRPr="000C3DE4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E096B13" w14:textId="77777777" w:rsidR="00C007C8" w:rsidRPr="000C3DE4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97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A5D9EB5" w14:textId="77777777" w:rsidR="00C007C8" w:rsidRPr="000C3DE4" w:rsidRDefault="00C007C8" w:rsidP="00EA564E">
            <w:pPr>
              <w:widowControl w:val="0"/>
              <w:rPr>
                <w:rFonts w:asciiTheme="minorHAnsi" w:hAnsiTheme="minorHAnsi" w:cstheme="minorHAnsi"/>
                <w:u w:color="000000"/>
              </w:rPr>
            </w:pPr>
          </w:p>
        </w:tc>
        <w:tc>
          <w:tcPr>
            <w:tcW w:w="488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49E4152" w14:textId="77777777" w:rsidR="00C007C8" w:rsidRPr="000C3DE4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CD024" w14:textId="02D3F423" w:rsidR="00C007C8" w:rsidRPr="000C3DE4" w:rsidRDefault="00EB2D88" w:rsidP="00EA564E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eastAsia="Times New Roman" w:hAnsiTheme="minorHAnsi" w:cstheme="minorHAnsi"/>
                <w:lang w:eastAsia="sk-SK"/>
              </w:rPr>
              <w:t>nie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9B763" w14:textId="7E31B9DF" w:rsidR="00C007C8" w:rsidRPr="000C3DE4" w:rsidRDefault="00C007C8" w:rsidP="00EA564E">
            <w:pPr>
              <w:rPr>
                <w:rFonts w:asciiTheme="minorHAnsi" w:eastAsia="Helvetica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 xml:space="preserve">Finančná udržateľnosť </w:t>
            </w:r>
            <w:r w:rsidR="00EB2D88">
              <w:rPr>
                <w:rFonts w:asciiTheme="minorHAnsi" w:eastAsia="Times New Roman" w:hAnsiTheme="minorHAnsi" w:cstheme="minorHAnsi"/>
                <w:lang w:eastAsia="sk-SK"/>
              </w:rPr>
              <w:t xml:space="preserve">nie </w:t>
            </w: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je zabezpečená.</w:t>
            </w:r>
          </w:p>
        </w:tc>
      </w:tr>
    </w:tbl>
    <w:p w14:paraId="744333C4" w14:textId="77777777" w:rsidR="00DE148F" w:rsidRDefault="00DE148F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</w:p>
    <w:p w14:paraId="5125E37C" w14:textId="62F8C7DF" w:rsidR="00AD4FD2" w:rsidRDefault="00AD4FD2">
      <w:pPr>
        <w:rPr>
          <w:rFonts w:cs="Arial"/>
          <w:b/>
          <w:color w:val="000000" w:themeColor="text1"/>
        </w:rPr>
      </w:pPr>
      <w:r>
        <w:rPr>
          <w:rFonts w:cs="Arial"/>
          <w:b/>
          <w:color w:val="000000" w:themeColor="text1"/>
        </w:rPr>
        <w:br w:type="page"/>
      </w:r>
    </w:p>
    <w:p w14:paraId="23BBFCFD" w14:textId="77777777" w:rsidR="009459EB" w:rsidRPr="00334C9E" w:rsidRDefault="009459EB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  <w:r w:rsidRPr="00334C9E">
        <w:rPr>
          <w:rFonts w:cs="Arial"/>
          <w:b/>
          <w:color w:val="000000" w:themeColor="text1"/>
        </w:rPr>
        <w:lastRenderedPageBreak/>
        <w:t>Sumarizačný prehľad hodnotiacich kritérií</w:t>
      </w:r>
    </w:p>
    <w:tbl>
      <w:tblPr>
        <w:tblStyle w:val="TableGrid2"/>
        <w:tblW w:w="15919" w:type="dxa"/>
        <w:tblLayout w:type="fixed"/>
        <w:tblLook w:val="04A0" w:firstRow="1" w:lastRow="0" w:firstColumn="1" w:lastColumn="0" w:noHBand="0" w:noVBand="1"/>
      </w:tblPr>
      <w:tblGrid>
        <w:gridCol w:w="1813"/>
        <w:gridCol w:w="10202"/>
        <w:gridCol w:w="1251"/>
        <w:gridCol w:w="1576"/>
        <w:gridCol w:w="1077"/>
      </w:tblGrid>
      <w:tr w:rsidR="009459EB" w:rsidRPr="003A4F25" w14:paraId="7E06EA27" w14:textId="77777777" w:rsidTr="00B41B55"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7DE532D3" w14:textId="77777777" w:rsidR="009459EB" w:rsidRPr="00742E8A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742E8A">
              <w:rPr>
                <w:rFonts w:asciiTheme="minorHAnsi" w:hAnsiTheme="minorHAnsi" w:cs="Arial"/>
                <w:color w:val="000000" w:themeColor="text1"/>
              </w:rPr>
              <w:t>Hodnotené oblasti</w:t>
            </w: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5CDBBC57" w14:textId="77777777" w:rsidR="009459EB" w:rsidRPr="00742E8A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742E8A">
              <w:rPr>
                <w:rFonts w:asciiTheme="minorHAnsi" w:hAnsiTheme="minorHAnsi" w:cs="Arial"/>
                <w:color w:val="000000" w:themeColor="text1"/>
              </w:rPr>
              <w:t>Hodnotiace kritériá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74D540D3" w14:textId="77777777" w:rsidR="009459EB" w:rsidRPr="00742E8A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742E8A">
              <w:rPr>
                <w:rFonts w:asciiTheme="minorHAnsi" w:hAnsiTheme="minorHAnsi" w:cs="Arial"/>
                <w:color w:val="000000" w:themeColor="text1"/>
              </w:rPr>
              <w:t>Typ kritéria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3424DC15" w14:textId="77777777" w:rsidR="009459EB" w:rsidRPr="00742E8A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742E8A">
              <w:rPr>
                <w:rFonts w:asciiTheme="minorHAnsi" w:hAnsiTheme="minorHAnsi" w:cs="Arial"/>
                <w:color w:val="000000" w:themeColor="text1"/>
              </w:rPr>
              <w:t>Hodnotenie</w:t>
            </w:r>
          </w:p>
          <w:p w14:paraId="051BEE2B" w14:textId="77777777" w:rsidR="009459EB" w:rsidRPr="00742E8A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742E8A">
              <w:rPr>
                <w:rFonts w:asciiTheme="minorHAnsi" w:hAnsiTheme="minorHAnsi" w:cs="Arial"/>
                <w:color w:val="000000" w:themeColor="text1"/>
              </w:rPr>
              <w:t>/bodová škála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1B8CA79D" w14:textId="77777777" w:rsidR="009459EB" w:rsidRPr="00742E8A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742E8A">
              <w:rPr>
                <w:rFonts w:asciiTheme="minorHAnsi" w:hAnsiTheme="minorHAnsi" w:cs="Arial"/>
                <w:color w:val="000000" w:themeColor="text1"/>
              </w:rPr>
              <w:t>Maximum bodov</w:t>
            </w:r>
          </w:p>
        </w:tc>
      </w:tr>
      <w:tr w:rsidR="009459EB" w:rsidRPr="003A4F25" w14:paraId="050F6B9E" w14:textId="77777777" w:rsidTr="00B41B55">
        <w:trPr>
          <w:trHeight w:val="306"/>
        </w:trPr>
        <w:tc>
          <w:tcPr>
            <w:tcW w:w="18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6A51DC3E" w14:textId="5E787236" w:rsidR="009459EB" w:rsidRPr="00742E8A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742E8A">
              <w:rPr>
                <w:rFonts w:asciiTheme="minorHAnsi" w:hAnsiTheme="minorHAnsi" w:cs="Arial"/>
                <w:color w:val="000000" w:themeColor="text1"/>
              </w:rPr>
              <w:t>Príspevok navrhovaného projektu k cieľom a výsledkom IROP</w:t>
            </w:r>
            <w:r w:rsidR="00DE148F" w:rsidRPr="00742E8A">
              <w:rPr>
                <w:rFonts w:asciiTheme="minorHAnsi" w:hAnsiTheme="minorHAnsi" w:cs="Arial"/>
                <w:color w:val="000000" w:themeColor="text1"/>
              </w:rPr>
              <w:t xml:space="preserve"> a CLLD</w:t>
            </w: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B1CF3" w14:textId="7663FE92" w:rsidR="005A66F7" w:rsidRPr="00742E8A" w:rsidRDefault="005A66F7" w:rsidP="006379BD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ind w:left="314"/>
              <w:rPr>
                <w:rFonts w:eastAsia="Calibri" w:cs="Arial"/>
                <w:color w:val="000000" w:themeColor="text1"/>
                <w:lang w:val="sk-SK"/>
              </w:rPr>
            </w:pPr>
            <w:r w:rsidRPr="00742E8A">
              <w:rPr>
                <w:rFonts w:eastAsia="Calibri" w:cs="Arial"/>
                <w:color w:val="000000" w:themeColor="text1"/>
                <w:lang w:val="sk-SK"/>
              </w:rPr>
              <w:t>Súlad projektu s programovou stratégiou IROP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27BBB" w14:textId="3D5D2C6A" w:rsidR="009459EB" w:rsidRPr="00742E8A" w:rsidRDefault="005A66F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742E8A"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18C87" w14:textId="3A7DC011" w:rsidR="009459EB" w:rsidRPr="00742E8A" w:rsidRDefault="005A66F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742E8A"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8D77B" w14:textId="053E12B0" w:rsidR="009459EB" w:rsidRPr="00742E8A" w:rsidRDefault="005A66F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742E8A"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C007C8" w:rsidRPr="003A4F25" w14:paraId="3DF0AB38" w14:textId="77777777" w:rsidTr="00B41B55">
        <w:trPr>
          <w:trHeight w:val="306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65ACA32" w14:textId="77777777" w:rsidR="00C007C8" w:rsidRPr="00742E8A" w:rsidRDefault="00C007C8" w:rsidP="00D114FB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B951B" w14:textId="3D8E1EB2" w:rsidR="00C007C8" w:rsidRPr="00742E8A" w:rsidRDefault="005A66F7" w:rsidP="006379BD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ind w:left="314"/>
              <w:rPr>
                <w:rFonts w:ascii="Calibri" w:eastAsia="Calibri" w:hAnsi="Calibri" w:cs="Arial"/>
                <w:color w:val="000000" w:themeColor="text1"/>
                <w:lang w:val="sk-SK"/>
              </w:rPr>
            </w:pPr>
            <w:r w:rsidRPr="00742E8A">
              <w:rPr>
                <w:rFonts w:ascii="Calibri" w:eastAsia="Calibri" w:hAnsi="Calibri" w:cs="Arial"/>
                <w:color w:val="000000" w:themeColor="text1"/>
                <w:lang w:val="sk-SK"/>
              </w:rPr>
              <w:t>Súlad projektu so stratégiou CLLD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3D9BA" w14:textId="103C5CFF" w:rsidR="00C007C8" w:rsidRPr="00742E8A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742E8A">
              <w:rPr>
                <w:rFonts w:cs="Arial"/>
                <w:color w:val="000000" w:themeColor="text1"/>
              </w:rPr>
              <w:t>vylučujúce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49D82" w14:textId="76C85D4D" w:rsidR="00C007C8" w:rsidRPr="00742E8A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742E8A">
              <w:rPr>
                <w:rFonts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B59CB" w14:textId="7FB05BCA" w:rsidR="00C007C8" w:rsidRPr="00742E8A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742E8A">
              <w:rPr>
                <w:rFonts w:cs="Arial"/>
                <w:color w:val="000000" w:themeColor="text1"/>
              </w:rPr>
              <w:t>-</w:t>
            </w:r>
          </w:p>
        </w:tc>
      </w:tr>
      <w:tr w:rsidR="00C007C8" w:rsidRPr="003A4F25" w14:paraId="0D80F178" w14:textId="77777777" w:rsidTr="00B41B55">
        <w:trPr>
          <w:trHeight w:val="306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49D8A32F" w14:textId="77777777" w:rsidR="00C007C8" w:rsidRPr="00742E8A" w:rsidRDefault="00C007C8" w:rsidP="00D114FB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91AA4" w14:textId="239E73D1" w:rsidR="00C007C8" w:rsidRPr="00742E8A" w:rsidRDefault="005A66F7" w:rsidP="006379BD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ind w:left="314"/>
              <w:rPr>
                <w:rFonts w:ascii="Calibri" w:eastAsia="Calibri" w:hAnsi="Calibri" w:cs="Arial"/>
                <w:color w:val="000000" w:themeColor="text1"/>
                <w:lang w:val="sk-SK"/>
              </w:rPr>
            </w:pPr>
            <w:r w:rsidRPr="00742E8A">
              <w:rPr>
                <w:rFonts w:ascii="Calibri" w:eastAsia="Calibri" w:hAnsi="Calibri" w:cs="Arial"/>
                <w:color w:val="000000" w:themeColor="text1"/>
                <w:lang w:val="sk-SK"/>
              </w:rPr>
              <w:t>Posúdenie inovatívnosti projektu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FD3E0" w14:textId="10CDED60" w:rsidR="00C007C8" w:rsidRPr="00742E8A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742E8A">
              <w:rPr>
                <w:rFonts w:cs="Arial"/>
                <w:color w:val="000000" w:themeColor="text1"/>
              </w:rPr>
              <w:t>bodové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03175" w14:textId="55E461F5" w:rsidR="00C007C8" w:rsidRPr="00742E8A" w:rsidRDefault="005A66F7" w:rsidP="003337E7">
            <w:pPr>
              <w:jc w:val="center"/>
              <w:rPr>
                <w:rFonts w:cs="Arial"/>
                <w:color w:val="000000" w:themeColor="text1"/>
              </w:rPr>
            </w:pPr>
            <w:r w:rsidRPr="00742E8A">
              <w:rPr>
                <w:rFonts w:cs="Arial"/>
                <w:color w:val="000000" w:themeColor="text1"/>
              </w:rPr>
              <w:t>0</w:t>
            </w:r>
            <w:ins w:id="7" w:author="Autor">
              <w:r w:rsidR="003337E7">
                <w:rPr>
                  <w:rFonts w:cs="Arial"/>
                  <w:color w:val="000000" w:themeColor="text1"/>
                </w:rPr>
                <w:t xml:space="preserve"> -</w:t>
              </w:r>
            </w:ins>
            <w:del w:id="8" w:author="Autor">
              <w:r w:rsidR="00030D71" w:rsidDel="003337E7">
                <w:rPr>
                  <w:rFonts w:cs="Arial"/>
                  <w:color w:val="000000" w:themeColor="text1"/>
                </w:rPr>
                <w:delText>;</w:delText>
              </w:r>
            </w:del>
            <w:r w:rsidRPr="00742E8A">
              <w:rPr>
                <w:rFonts w:cs="Arial"/>
                <w:color w:val="000000" w:themeColor="text1"/>
              </w:rPr>
              <w:t xml:space="preserve"> 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643BA" w14:textId="043114A4" w:rsidR="00C007C8" w:rsidRPr="00742E8A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742E8A">
              <w:rPr>
                <w:rFonts w:cs="Arial"/>
                <w:color w:val="000000" w:themeColor="text1"/>
              </w:rPr>
              <w:t>2</w:t>
            </w:r>
          </w:p>
        </w:tc>
      </w:tr>
      <w:tr w:rsidR="00C007C8" w:rsidRPr="003A4F25" w14:paraId="0039BE13" w14:textId="77777777" w:rsidTr="00B41B55">
        <w:trPr>
          <w:trHeight w:val="306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7E29D975" w14:textId="77777777" w:rsidR="00C007C8" w:rsidRPr="00742E8A" w:rsidRDefault="00C007C8" w:rsidP="00D114FB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8620E" w14:textId="2DB48264" w:rsidR="00C007C8" w:rsidRPr="00742E8A" w:rsidRDefault="005A66F7" w:rsidP="006379BD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ind w:left="314"/>
              <w:rPr>
                <w:rFonts w:ascii="Calibri" w:eastAsia="Calibri" w:hAnsi="Calibri" w:cs="Arial"/>
                <w:color w:val="000000" w:themeColor="text1"/>
                <w:lang w:val="sk-SK"/>
              </w:rPr>
            </w:pPr>
            <w:r w:rsidRPr="00742E8A">
              <w:rPr>
                <w:rFonts w:ascii="Calibri" w:eastAsia="Calibri" w:hAnsi="Calibri" w:cs="Arial"/>
                <w:color w:val="000000" w:themeColor="text1"/>
                <w:lang w:val="sk-SK"/>
              </w:rPr>
              <w:t>Projekt má dostatočnú pridanú hodnotu pre územie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67300" w14:textId="00FAFFD6" w:rsidR="00C007C8" w:rsidRPr="00742E8A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742E8A">
              <w:rPr>
                <w:rFonts w:cs="Arial"/>
                <w:color w:val="000000" w:themeColor="text1"/>
              </w:rPr>
              <w:t>vylučujúce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69E84" w14:textId="38356F7D" w:rsidR="00C007C8" w:rsidRPr="00742E8A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742E8A">
              <w:rPr>
                <w:rFonts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C0DCA" w14:textId="7502D178" w:rsidR="00C007C8" w:rsidRPr="00742E8A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742E8A">
              <w:rPr>
                <w:rFonts w:cs="Arial"/>
                <w:color w:val="000000" w:themeColor="text1"/>
              </w:rPr>
              <w:t>-</w:t>
            </w:r>
          </w:p>
        </w:tc>
      </w:tr>
      <w:tr w:rsidR="00C007C8" w:rsidRPr="003A4F25" w14:paraId="6E9EFC0B" w14:textId="77777777" w:rsidTr="00B41B55">
        <w:trPr>
          <w:trHeight w:val="306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0B6A6D7" w14:textId="77777777" w:rsidR="00C007C8" w:rsidRPr="00742E8A" w:rsidRDefault="00C007C8" w:rsidP="00D114FB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B49C5" w14:textId="030843B1" w:rsidR="00C007C8" w:rsidRPr="00742E8A" w:rsidRDefault="005A66F7" w:rsidP="006379BD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ind w:left="314"/>
              <w:rPr>
                <w:rFonts w:ascii="Calibri" w:eastAsia="Calibri" w:hAnsi="Calibri" w:cs="Arial"/>
                <w:color w:val="000000" w:themeColor="text1"/>
                <w:lang w:val="sk-SK"/>
              </w:rPr>
            </w:pPr>
            <w:r w:rsidRPr="00742E8A">
              <w:rPr>
                <w:rFonts w:ascii="Calibri" w:eastAsia="Calibri" w:hAnsi="Calibri" w:cs="Arial"/>
                <w:color w:val="000000" w:themeColor="text1"/>
                <w:lang w:val="sk-SK"/>
              </w:rPr>
              <w:t>Prínos realizácie projektu na územie MAS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9BEDF" w14:textId="6F198C5A" w:rsidR="00C007C8" w:rsidRPr="00742E8A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742E8A">
              <w:rPr>
                <w:rFonts w:cs="Arial"/>
                <w:color w:val="000000" w:themeColor="text1"/>
              </w:rPr>
              <w:t>bodové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C1C3F" w14:textId="1A5CE163" w:rsidR="00C007C8" w:rsidRPr="00742E8A" w:rsidRDefault="005A66F7" w:rsidP="005C706A">
            <w:pPr>
              <w:jc w:val="center"/>
              <w:rPr>
                <w:rFonts w:cs="Arial"/>
                <w:color w:val="000000" w:themeColor="text1"/>
              </w:rPr>
            </w:pPr>
            <w:r w:rsidRPr="00742E8A">
              <w:rPr>
                <w:rFonts w:cs="Arial"/>
                <w:color w:val="000000" w:themeColor="text1"/>
              </w:rPr>
              <w:t>0</w:t>
            </w:r>
            <w:ins w:id="9" w:author="Autor">
              <w:r w:rsidR="005C706A">
                <w:rPr>
                  <w:rFonts w:cs="Arial"/>
                  <w:color w:val="000000" w:themeColor="text1"/>
                </w:rPr>
                <w:t xml:space="preserve"> -</w:t>
              </w:r>
            </w:ins>
            <w:del w:id="10" w:author="Autor">
              <w:r w:rsidR="00030D71" w:rsidDel="005C706A">
                <w:rPr>
                  <w:rFonts w:cs="Arial"/>
                  <w:color w:val="000000" w:themeColor="text1"/>
                </w:rPr>
                <w:delText>;</w:delText>
              </w:r>
              <w:r w:rsidRPr="00742E8A" w:rsidDel="005C706A">
                <w:rPr>
                  <w:rFonts w:cs="Arial"/>
                  <w:color w:val="000000" w:themeColor="text1"/>
                </w:rPr>
                <w:delText xml:space="preserve"> </w:delText>
              </w:r>
              <w:r w:rsidR="00030D71" w:rsidDel="005C706A">
                <w:rPr>
                  <w:rFonts w:cs="Arial"/>
                  <w:color w:val="000000" w:themeColor="text1"/>
                </w:rPr>
                <w:delText>2;</w:delText>
              </w:r>
              <w:r w:rsidRPr="00742E8A" w:rsidDel="005C706A">
                <w:rPr>
                  <w:rFonts w:cs="Arial"/>
                  <w:color w:val="000000" w:themeColor="text1"/>
                </w:rPr>
                <w:delText xml:space="preserve"> </w:delText>
              </w:r>
            </w:del>
            <w:ins w:id="11" w:author="Autor">
              <w:r w:rsidR="005C706A">
                <w:rPr>
                  <w:rFonts w:cs="Arial"/>
                  <w:color w:val="000000" w:themeColor="text1"/>
                </w:rPr>
                <w:t xml:space="preserve"> </w:t>
              </w:r>
            </w:ins>
            <w:r w:rsidRPr="00742E8A">
              <w:rPr>
                <w:rFonts w:cs="Arial"/>
                <w:color w:val="000000" w:themeColor="text1"/>
              </w:rPr>
              <w:t>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46F4F" w14:textId="2B70D8D9" w:rsidR="00C007C8" w:rsidRPr="00742E8A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742E8A">
              <w:rPr>
                <w:rFonts w:cs="Arial"/>
                <w:color w:val="000000" w:themeColor="text1"/>
              </w:rPr>
              <w:t>4</w:t>
            </w:r>
          </w:p>
        </w:tc>
      </w:tr>
      <w:tr w:rsidR="00C007C8" w:rsidRPr="003A4F25" w14:paraId="04E83093" w14:textId="77777777" w:rsidTr="00B41B55">
        <w:trPr>
          <w:trHeight w:val="306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66D17146" w14:textId="77777777" w:rsidR="00C007C8" w:rsidRPr="00742E8A" w:rsidRDefault="00C007C8" w:rsidP="00D114FB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3816B" w14:textId="6EEC10CB" w:rsidR="00C007C8" w:rsidRPr="00742E8A" w:rsidRDefault="005A66F7" w:rsidP="006379BD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ind w:left="314"/>
              <w:rPr>
                <w:rFonts w:ascii="Calibri" w:eastAsia="Calibri" w:hAnsi="Calibri" w:cs="Arial"/>
                <w:color w:val="000000" w:themeColor="text1"/>
                <w:lang w:val="sk-SK"/>
              </w:rPr>
            </w:pPr>
            <w:r w:rsidRPr="00742E8A">
              <w:rPr>
                <w:rFonts w:ascii="Calibri" w:eastAsia="Calibri" w:hAnsi="Calibri" w:cs="Arial"/>
                <w:color w:val="000000" w:themeColor="text1"/>
                <w:lang w:val="sk-SK"/>
              </w:rPr>
              <w:t>Projekt vytvorí nové pracovné miesto pre osobu zo znevýhodnených skupín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8AA6F" w14:textId="318DE401" w:rsidR="00C007C8" w:rsidRPr="00742E8A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742E8A">
              <w:rPr>
                <w:rFonts w:cs="Arial"/>
                <w:color w:val="000000" w:themeColor="text1"/>
              </w:rPr>
              <w:t>bodové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F1F85" w14:textId="31300FB0" w:rsidR="00C007C8" w:rsidRPr="00742E8A" w:rsidRDefault="005A66F7" w:rsidP="005C706A">
            <w:pPr>
              <w:jc w:val="center"/>
              <w:rPr>
                <w:rFonts w:cs="Arial"/>
                <w:color w:val="000000" w:themeColor="text1"/>
              </w:rPr>
            </w:pPr>
            <w:r w:rsidRPr="00742E8A">
              <w:rPr>
                <w:rFonts w:cs="Arial"/>
                <w:color w:val="000000" w:themeColor="text1"/>
              </w:rPr>
              <w:t>0</w:t>
            </w:r>
            <w:del w:id="12" w:author="Autor">
              <w:r w:rsidR="00030D71" w:rsidDel="005C706A">
                <w:rPr>
                  <w:rFonts w:cs="Arial"/>
                  <w:color w:val="000000" w:themeColor="text1"/>
                  <w:lang w:val="en-US"/>
                </w:rPr>
                <w:delText>;</w:delText>
              </w:r>
            </w:del>
            <w:ins w:id="13" w:author="Autor">
              <w:r w:rsidR="005C706A">
                <w:rPr>
                  <w:rFonts w:cs="Arial"/>
                  <w:color w:val="000000" w:themeColor="text1"/>
                  <w:lang w:val="en-US"/>
                </w:rPr>
                <w:t xml:space="preserve"> -</w:t>
              </w:r>
            </w:ins>
            <w:r w:rsidRPr="00742E8A">
              <w:rPr>
                <w:rFonts w:cs="Arial"/>
                <w:color w:val="000000" w:themeColor="text1"/>
              </w:rPr>
              <w:t xml:space="preserve"> 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8F7D4" w14:textId="233BD88C" w:rsidR="00C007C8" w:rsidRPr="00742E8A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742E8A">
              <w:rPr>
                <w:rFonts w:cs="Arial"/>
                <w:color w:val="000000" w:themeColor="text1"/>
              </w:rPr>
              <w:t>2</w:t>
            </w:r>
          </w:p>
        </w:tc>
      </w:tr>
      <w:tr w:rsidR="009459EB" w:rsidRPr="003A4F25" w14:paraId="148FB105" w14:textId="77777777" w:rsidTr="00B41B55">
        <w:trPr>
          <w:trHeight w:val="180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A04F63" w14:textId="77777777" w:rsidR="009459EB" w:rsidRPr="00742E8A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10124B48" w14:textId="660A4779" w:rsidR="009459EB" w:rsidRPr="006379BD" w:rsidRDefault="005352C8" w:rsidP="00D114FB">
            <w:pPr>
              <w:spacing w:after="160" w:line="259" w:lineRule="auto"/>
              <w:rPr>
                <w:rFonts w:asciiTheme="minorHAnsi" w:hAnsiTheme="minorHAnsi"/>
                <w:b/>
                <w:color w:val="000000" w:themeColor="text1"/>
              </w:rPr>
            </w:pPr>
            <w:r w:rsidRPr="00101E70">
              <w:rPr>
                <w:rFonts w:cs="Arial"/>
                <w:b/>
                <w:color w:val="000000" w:themeColor="text1"/>
              </w:rPr>
              <w:t>SPOLU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28DEB31E" w14:textId="77777777" w:rsidR="009459EB" w:rsidRPr="00742E8A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028A54F4" w14:textId="77777777" w:rsidR="009459EB" w:rsidRPr="00742E8A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0FE9B9F5" w14:textId="51E56B24" w:rsidR="009459EB" w:rsidRPr="00742E8A" w:rsidRDefault="005A66F7" w:rsidP="00D114FB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  <w:r w:rsidRPr="00742E8A">
              <w:rPr>
                <w:rFonts w:asciiTheme="minorHAnsi" w:hAnsiTheme="minorHAnsi" w:cs="Arial"/>
                <w:b/>
                <w:color w:val="000000" w:themeColor="text1"/>
              </w:rPr>
              <w:t>8</w:t>
            </w:r>
          </w:p>
        </w:tc>
      </w:tr>
      <w:tr w:rsidR="009459EB" w:rsidRPr="003A4F25" w14:paraId="11EE6BC1" w14:textId="77777777" w:rsidTr="00B41B55">
        <w:trPr>
          <w:trHeight w:val="135"/>
        </w:trPr>
        <w:tc>
          <w:tcPr>
            <w:tcW w:w="18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6786BC18" w14:textId="77777777" w:rsidR="009459EB" w:rsidRPr="00742E8A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742E8A">
              <w:rPr>
                <w:rFonts w:asciiTheme="minorHAnsi" w:hAnsiTheme="minorHAnsi" w:cs="Arial"/>
                <w:color w:val="000000" w:themeColor="text1"/>
              </w:rPr>
              <w:t>Navrhovaný spôsob realizácie projektu</w:t>
            </w: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AD629" w14:textId="31035C73" w:rsidR="009459EB" w:rsidRPr="00EB2D88" w:rsidRDefault="005A66F7" w:rsidP="006379BD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ind w:left="314"/>
              <w:rPr>
                <w:rFonts w:asciiTheme="minorHAnsi" w:eastAsia="Calibri" w:hAnsiTheme="minorHAnsi" w:cs="Arial"/>
                <w:noProof/>
                <w:color w:val="000000" w:themeColor="text1"/>
                <w:lang w:val="sk-SK"/>
              </w:rPr>
            </w:pPr>
            <w:r w:rsidRPr="00EB2D88">
              <w:rPr>
                <w:rFonts w:asciiTheme="minorHAnsi" w:eastAsia="Calibri" w:hAnsiTheme="minorHAnsi" w:cs="Arial"/>
                <w:noProof/>
                <w:color w:val="000000" w:themeColor="text1"/>
                <w:lang w:val="sk-SK"/>
              </w:rPr>
              <w:t>Vhodnosť a prepojenosť navrhovaných aktivít projektu vo vzťahu k východiskovej situácii a k stanoveným cieľom projektu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6BCE2" w14:textId="68FE82F7" w:rsidR="009459EB" w:rsidRPr="00742E8A" w:rsidRDefault="005A66F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742E8A"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909B5" w14:textId="06F319BF" w:rsidR="009459EB" w:rsidRPr="00742E8A" w:rsidRDefault="005A66F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742E8A"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65C44" w14:textId="372F69F6" w:rsidR="009459EB" w:rsidRPr="00742E8A" w:rsidRDefault="005A66F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742E8A"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9459EB" w:rsidRPr="003A4F25" w14:paraId="09697204" w14:textId="77777777" w:rsidTr="00B41B55">
        <w:trPr>
          <w:trHeight w:val="306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A896CC" w14:textId="77777777" w:rsidR="009459EB" w:rsidRPr="00742E8A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DAEC2" w14:textId="2B7BB0C1" w:rsidR="009459EB" w:rsidRPr="00742E8A" w:rsidRDefault="005A66F7" w:rsidP="006379BD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ind w:left="314"/>
              <w:rPr>
                <w:rFonts w:asciiTheme="minorHAnsi" w:eastAsia="Calibri" w:hAnsiTheme="minorHAnsi" w:cs="Arial"/>
                <w:noProof/>
                <w:color w:val="000000" w:themeColor="text1"/>
              </w:rPr>
            </w:pPr>
            <w:r w:rsidRPr="00742E8A">
              <w:rPr>
                <w:rFonts w:asciiTheme="minorHAnsi" w:eastAsia="Calibri" w:hAnsiTheme="minorHAnsi" w:cs="Arial"/>
                <w:noProof/>
                <w:color w:val="000000" w:themeColor="text1"/>
              </w:rPr>
              <w:t>Projekt zohľadňuje miestne špecifiká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6071E" w14:textId="4338A0E6" w:rsidR="009459EB" w:rsidRPr="00742E8A" w:rsidRDefault="005A66F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742E8A">
              <w:rPr>
                <w:rFonts w:asciiTheme="minorHAnsi" w:hAnsiTheme="minorHAnsi" w:cs="Arial"/>
                <w:color w:val="000000" w:themeColor="text1"/>
              </w:rPr>
              <w:t>bodové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BF50C" w14:textId="1125D437" w:rsidR="009459EB" w:rsidRPr="00742E8A" w:rsidRDefault="005A66F7" w:rsidP="005C706A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742E8A">
              <w:rPr>
                <w:rFonts w:asciiTheme="minorHAnsi" w:hAnsiTheme="minorHAnsi" w:cs="Arial"/>
                <w:color w:val="000000" w:themeColor="text1"/>
              </w:rPr>
              <w:t>0</w:t>
            </w:r>
            <w:del w:id="14" w:author="Autor">
              <w:r w:rsidR="005352C8" w:rsidDel="005C706A">
                <w:rPr>
                  <w:rFonts w:asciiTheme="minorHAnsi" w:hAnsiTheme="minorHAnsi" w:cs="Arial"/>
                  <w:color w:val="000000" w:themeColor="text1"/>
                </w:rPr>
                <w:delText>;</w:delText>
              </w:r>
            </w:del>
            <w:ins w:id="15" w:author="Autor">
              <w:r w:rsidR="005C706A">
                <w:rPr>
                  <w:rFonts w:asciiTheme="minorHAnsi" w:hAnsiTheme="minorHAnsi" w:cs="Arial"/>
                  <w:color w:val="000000" w:themeColor="text1"/>
                </w:rPr>
                <w:t xml:space="preserve"> -</w:t>
              </w:r>
            </w:ins>
            <w:r w:rsidRPr="00742E8A">
              <w:rPr>
                <w:rFonts w:asciiTheme="minorHAnsi" w:hAnsiTheme="minorHAnsi" w:cs="Arial"/>
                <w:color w:val="000000" w:themeColor="text1"/>
              </w:rPr>
              <w:t xml:space="preserve"> 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49D75" w14:textId="6C297538" w:rsidR="009459EB" w:rsidRPr="00742E8A" w:rsidRDefault="005A66F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742E8A">
              <w:rPr>
                <w:rFonts w:asciiTheme="minorHAnsi" w:hAnsiTheme="minorHAnsi" w:cs="Arial"/>
                <w:color w:val="000000" w:themeColor="text1"/>
              </w:rPr>
              <w:t>2</w:t>
            </w:r>
          </w:p>
        </w:tc>
      </w:tr>
      <w:tr w:rsidR="009459EB" w:rsidRPr="003A4F25" w14:paraId="6E6F272D" w14:textId="77777777" w:rsidTr="00B41B55">
        <w:trPr>
          <w:trHeight w:val="180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24BDB0" w14:textId="77777777" w:rsidR="009459EB" w:rsidRPr="00742E8A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078DEBEC" w14:textId="2D6709D6" w:rsidR="009459EB" w:rsidRPr="009B342C" w:rsidRDefault="005352C8" w:rsidP="00D114FB">
            <w:pPr>
              <w:rPr>
                <w:rFonts w:asciiTheme="minorHAnsi" w:hAnsiTheme="minorHAnsi" w:cs="Arial"/>
                <w:b/>
                <w:color w:val="000000" w:themeColor="text1"/>
              </w:rPr>
            </w:pPr>
            <w:r w:rsidRPr="00C7260F">
              <w:rPr>
                <w:rFonts w:asciiTheme="minorHAnsi" w:hAnsiTheme="minorHAnsi" w:cs="Arial"/>
                <w:b/>
                <w:color w:val="000000" w:themeColor="text1"/>
              </w:rPr>
              <w:t>SPOLU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6AA06E2F" w14:textId="77777777" w:rsidR="009459EB" w:rsidRPr="009B342C" w:rsidRDefault="009459EB" w:rsidP="00D114FB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27AFFCC8" w14:textId="77777777" w:rsidR="009459EB" w:rsidRPr="009B342C" w:rsidRDefault="009459EB" w:rsidP="00D114FB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5815A3A" w14:textId="0D82E207" w:rsidR="009459EB" w:rsidRPr="009B342C" w:rsidRDefault="005A66F7" w:rsidP="00D114FB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  <w:r w:rsidRPr="009B342C">
              <w:rPr>
                <w:rFonts w:asciiTheme="minorHAnsi" w:hAnsiTheme="minorHAnsi" w:cs="Arial"/>
                <w:b/>
                <w:color w:val="000000" w:themeColor="text1"/>
              </w:rPr>
              <w:t>2</w:t>
            </w:r>
          </w:p>
        </w:tc>
      </w:tr>
      <w:tr w:rsidR="009459EB" w:rsidRPr="003A4F25" w14:paraId="39B89E35" w14:textId="77777777" w:rsidTr="00B41B55">
        <w:trPr>
          <w:trHeight w:val="180"/>
        </w:trPr>
        <w:tc>
          <w:tcPr>
            <w:tcW w:w="18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393EEDD2" w14:textId="77911839" w:rsidR="009459EB" w:rsidRPr="00742E8A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742E8A">
              <w:rPr>
                <w:rFonts w:asciiTheme="minorHAnsi" w:hAnsiTheme="minorHAnsi" w:cs="Arial"/>
                <w:color w:val="000000" w:themeColor="text1"/>
              </w:rPr>
              <w:t>Administratívna a</w:t>
            </w:r>
            <w:r w:rsidR="00C21708">
              <w:rPr>
                <w:rFonts w:asciiTheme="minorHAnsi" w:hAnsiTheme="minorHAnsi" w:cs="Arial"/>
                <w:color w:val="000000" w:themeColor="text1"/>
              </w:rPr>
              <w:t xml:space="preserve"> prevádzková </w:t>
            </w:r>
            <w:r w:rsidR="00C21708" w:rsidRPr="00C21708">
              <w:rPr>
                <w:rFonts w:asciiTheme="minorHAnsi" w:hAnsiTheme="minorHAnsi" w:cs="Arial"/>
                <w:color w:val="000000" w:themeColor="text1"/>
              </w:rPr>
              <w:t>kapacita žiadateľa</w:t>
            </w: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67086" w14:textId="3B29D800" w:rsidR="009459EB" w:rsidRPr="009B342C" w:rsidRDefault="00E00957" w:rsidP="006379BD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ind w:left="314"/>
              <w:rPr>
                <w:rFonts w:asciiTheme="minorHAnsi" w:eastAsia="Calibri" w:hAnsiTheme="minorHAnsi" w:cs="Arial"/>
                <w:color w:val="000000" w:themeColor="text1"/>
                <w:lang w:val="sk-SK"/>
              </w:rPr>
            </w:pPr>
            <w:r w:rsidRPr="009B342C">
              <w:rPr>
                <w:rFonts w:asciiTheme="minorHAnsi" w:eastAsia="Calibri" w:hAnsiTheme="minorHAnsi" w:cs="Arial"/>
                <w:color w:val="000000" w:themeColor="text1"/>
                <w:lang w:val="sk-SK"/>
              </w:rPr>
              <w:t>Posúdenie prevádzkovej a technickej udržateľnosti projektu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79959" w14:textId="4F505B5B" w:rsidR="009459EB" w:rsidRPr="009B342C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9B342C">
              <w:rPr>
                <w:rFonts w:asciiTheme="minorHAnsi" w:hAnsiTheme="minorHAnsi" w:cs="Arial"/>
                <w:color w:val="000000" w:themeColor="text1"/>
              </w:rPr>
              <w:t>bodové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2CEE9" w14:textId="1FF08192" w:rsidR="009459EB" w:rsidRPr="009B342C" w:rsidRDefault="00E00957" w:rsidP="005C706A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9B342C">
              <w:rPr>
                <w:rFonts w:asciiTheme="minorHAnsi" w:hAnsiTheme="minorHAnsi" w:cs="Arial"/>
                <w:color w:val="000000" w:themeColor="text1"/>
              </w:rPr>
              <w:t>0</w:t>
            </w:r>
            <w:ins w:id="16" w:author="Autor">
              <w:r w:rsidR="005C706A">
                <w:rPr>
                  <w:rFonts w:asciiTheme="minorHAnsi" w:hAnsiTheme="minorHAnsi" w:cs="Arial"/>
                  <w:color w:val="000000" w:themeColor="text1"/>
                </w:rPr>
                <w:t xml:space="preserve"> -</w:t>
              </w:r>
            </w:ins>
            <w:del w:id="17" w:author="Autor">
              <w:r w:rsidR="005352C8" w:rsidDel="005C706A">
                <w:rPr>
                  <w:rFonts w:asciiTheme="minorHAnsi" w:hAnsiTheme="minorHAnsi" w:cs="Arial"/>
                  <w:color w:val="000000" w:themeColor="text1"/>
                </w:rPr>
                <w:delText>;</w:delText>
              </w:r>
            </w:del>
            <w:r w:rsidRPr="009B342C">
              <w:rPr>
                <w:rFonts w:asciiTheme="minorHAnsi" w:hAnsiTheme="minorHAnsi" w:cs="Arial"/>
                <w:color w:val="000000" w:themeColor="text1"/>
              </w:rPr>
              <w:t xml:space="preserve"> 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8A9D8" w14:textId="49FF7816" w:rsidR="009459EB" w:rsidRPr="009B342C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9B342C">
              <w:rPr>
                <w:rFonts w:asciiTheme="minorHAnsi" w:hAnsiTheme="minorHAnsi" w:cs="Arial"/>
                <w:color w:val="000000" w:themeColor="text1"/>
              </w:rPr>
              <w:t>2</w:t>
            </w:r>
          </w:p>
        </w:tc>
      </w:tr>
      <w:tr w:rsidR="009459EB" w:rsidRPr="003A4F25" w14:paraId="323219A5" w14:textId="77777777" w:rsidTr="00C21708">
        <w:trPr>
          <w:trHeight w:hRule="exact" w:val="851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7D6855" w14:textId="77777777" w:rsidR="009459EB" w:rsidRPr="00742E8A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2E186397" w14:textId="2E969819" w:rsidR="009459EB" w:rsidRPr="009B342C" w:rsidRDefault="005352C8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C7260F">
              <w:rPr>
                <w:rFonts w:asciiTheme="minorHAnsi" w:hAnsiTheme="minorHAnsi" w:cs="Arial"/>
                <w:b/>
                <w:color w:val="000000" w:themeColor="text1"/>
              </w:rPr>
              <w:t>SPOLU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78B1621B" w14:textId="77777777" w:rsidR="009459EB" w:rsidRPr="009B342C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480DA63C" w14:textId="77777777" w:rsidR="009459EB" w:rsidRPr="009B342C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4EAF3286" w14:textId="68AECE2A" w:rsidR="009459EB" w:rsidRPr="009B342C" w:rsidRDefault="00E00957" w:rsidP="00D114FB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  <w:r w:rsidRPr="009B342C">
              <w:rPr>
                <w:rFonts w:asciiTheme="minorHAnsi" w:hAnsiTheme="minorHAnsi" w:cs="Arial"/>
                <w:b/>
                <w:color w:val="000000" w:themeColor="text1"/>
              </w:rPr>
              <w:t>2</w:t>
            </w:r>
          </w:p>
        </w:tc>
      </w:tr>
      <w:tr w:rsidR="009459EB" w:rsidRPr="003A4F25" w14:paraId="35F3BFA0" w14:textId="77777777" w:rsidTr="00B41B55">
        <w:trPr>
          <w:trHeight w:val="270"/>
        </w:trPr>
        <w:tc>
          <w:tcPr>
            <w:tcW w:w="18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470E960C" w14:textId="77777777" w:rsidR="009459EB" w:rsidRPr="00742E8A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742E8A">
              <w:rPr>
                <w:rFonts w:asciiTheme="minorHAnsi" w:hAnsiTheme="minorHAnsi" w:cs="Arial"/>
                <w:color w:val="000000" w:themeColor="text1"/>
              </w:rPr>
              <w:t>Finančná a ekonomická stránka projektu</w:t>
            </w: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F32AA" w14:textId="1E630288" w:rsidR="009459EB" w:rsidRPr="00EB2D88" w:rsidRDefault="00E00957" w:rsidP="006379BD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ind w:left="314"/>
              <w:rPr>
                <w:rFonts w:asciiTheme="minorHAnsi" w:eastAsia="Calibri" w:hAnsiTheme="minorHAnsi" w:cs="Arial"/>
                <w:noProof/>
                <w:color w:val="000000" w:themeColor="text1"/>
                <w:lang w:val="sk-SK"/>
              </w:rPr>
            </w:pPr>
            <w:r w:rsidRPr="00EB2D88">
              <w:rPr>
                <w:rFonts w:asciiTheme="minorHAnsi" w:eastAsia="Calibri" w:hAnsiTheme="minorHAnsi" w:cs="Arial"/>
                <w:noProof/>
                <w:color w:val="000000" w:themeColor="text1"/>
                <w:lang w:val="sk-SK"/>
              </w:rPr>
              <w:t>Oprávnenosť výdavkov (vecná oprávnenosť, účelnosť a nevyhnutnosť)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7513E" w14:textId="5764D3E7" w:rsidR="009459EB" w:rsidRPr="009B342C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9B342C"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474D0" w14:textId="52221D1C" w:rsidR="009459EB" w:rsidRPr="009B342C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9B342C"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23FBB" w14:textId="01C38CFF" w:rsidR="009459EB" w:rsidRPr="009B342C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9B342C"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9459EB" w:rsidRPr="003A4F25" w14:paraId="46586718" w14:textId="77777777" w:rsidTr="00B41B55">
        <w:trPr>
          <w:trHeight w:val="270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0B3D08" w14:textId="77777777" w:rsidR="009459EB" w:rsidRPr="006379BD" w:rsidRDefault="009459EB" w:rsidP="00D114FB">
            <w:pPr>
              <w:spacing w:after="160" w:line="259" w:lineRule="auto"/>
              <w:rPr>
                <w:rFonts w:asciiTheme="minorHAnsi" w:hAnsiTheme="minorHAnsi"/>
                <w:color w:val="000000" w:themeColor="text1"/>
                <w:highlight w:val="yellow"/>
              </w:rPr>
            </w:pP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148ED" w14:textId="40603CC5" w:rsidR="009459EB" w:rsidRPr="00EB2D88" w:rsidRDefault="00E00957" w:rsidP="006379BD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ind w:left="314"/>
              <w:rPr>
                <w:rFonts w:asciiTheme="minorHAnsi" w:eastAsia="Calibri" w:hAnsiTheme="minorHAnsi" w:cs="Arial"/>
                <w:noProof/>
                <w:color w:val="000000" w:themeColor="text1"/>
                <w:lang w:val="sk-SK"/>
              </w:rPr>
            </w:pPr>
            <w:r w:rsidRPr="00EB2D88">
              <w:rPr>
                <w:rFonts w:asciiTheme="minorHAnsi" w:eastAsia="Calibri" w:hAnsiTheme="minorHAnsi" w:cs="Arial"/>
                <w:noProof/>
                <w:color w:val="000000" w:themeColor="text1"/>
                <w:lang w:val="sk-SK"/>
              </w:rPr>
              <w:t>Efektívnosť a hospodárnosť výdavkov projektu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790F4" w14:textId="47082F9A" w:rsidR="009459EB" w:rsidRPr="009B342C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9B342C"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0A6D8" w14:textId="2016FF37" w:rsidR="009459EB" w:rsidRPr="009B342C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9B342C"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DB43E" w14:textId="2D499369" w:rsidR="009459EB" w:rsidRPr="009B342C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9B342C"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9459EB" w:rsidRPr="003A4F25" w14:paraId="7597A4BF" w14:textId="77777777" w:rsidTr="00B41B55">
        <w:trPr>
          <w:trHeight w:val="286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77E2E1" w14:textId="77777777" w:rsidR="009459EB" w:rsidRPr="006379BD" w:rsidRDefault="009459EB" w:rsidP="00D114FB">
            <w:pPr>
              <w:spacing w:after="160" w:line="259" w:lineRule="auto"/>
              <w:rPr>
                <w:rFonts w:asciiTheme="minorHAnsi" w:hAnsiTheme="minorHAnsi"/>
                <w:color w:val="000000" w:themeColor="text1"/>
                <w:highlight w:val="yellow"/>
              </w:rPr>
            </w:pP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79F71" w14:textId="43739A9E" w:rsidR="009459EB" w:rsidRPr="009B342C" w:rsidRDefault="00E00957" w:rsidP="006379BD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ind w:left="314"/>
              <w:rPr>
                <w:rFonts w:asciiTheme="minorHAnsi" w:eastAsia="Calibri" w:hAnsiTheme="minorHAnsi" w:cs="Arial"/>
                <w:noProof/>
                <w:color w:val="000000" w:themeColor="text1"/>
              </w:rPr>
            </w:pPr>
            <w:r w:rsidRPr="009B342C">
              <w:rPr>
                <w:rFonts w:asciiTheme="minorHAnsi" w:eastAsia="Calibri" w:hAnsiTheme="minorHAnsi" w:cs="Arial"/>
                <w:noProof/>
                <w:color w:val="000000" w:themeColor="text1"/>
              </w:rPr>
              <w:t>Finančná charakteristika žiadateľa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C7363" w14:textId="44FF7677" w:rsidR="009459EB" w:rsidRPr="009B342C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9B342C">
              <w:rPr>
                <w:rFonts w:asciiTheme="minorHAnsi" w:hAnsiTheme="minorHAnsi" w:cs="Arial"/>
                <w:color w:val="000000" w:themeColor="text1"/>
              </w:rPr>
              <w:t>bodové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385CB" w14:textId="6A69D3F4" w:rsidR="009459EB" w:rsidRPr="009B342C" w:rsidRDefault="005C706A" w:rsidP="005C706A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ins w:id="18" w:author="Autor">
              <w:r>
                <w:rPr>
                  <w:rFonts w:asciiTheme="minorHAnsi" w:hAnsiTheme="minorHAnsi" w:cs="Arial"/>
                  <w:color w:val="000000" w:themeColor="text1"/>
                </w:rPr>
                <w:t>1 - 3</w:t>
              </w:r>
            </w:ins>
            <w:del w:id="19" w:author="Autor">
              <w:r w:rsidR="00E00957" w:rsidRPr="009B342C" w:rsidDel="005C706A">
                <w:rPr>
                  <w:rFonts w:asciiTheme="minorHAnsi" w:hAnsiTheme="minorHAnsi" w:cs="Arial"/>
                  <w:color w:val="000000" w:themeColor="text1"/>
                </w:rPr>
                <w:delText>0</w:delText>
              </w:r>
              <w:r w:rsidR="005352C8" w:rsidDel="005C706A">
                <w:rPr>
                  <w:rFonts w:asciiTheme="minorHAnsi" w:hAnsiTheme="minorHAnsi" w:cs="Arial"/>
                  <w:color w:val="000000" w:themeColor="text1"/>
                </w:rPr>
                <w:delText>;</w:delText>
              </w:r>
              <w:r w:rsidR="00E00957" w:rsidRPr="009B342C" w:rsidDel="005C706A">
                <w:rPr>
                  <w:rFonts w:asciiTheme="minorHAnsi" w:hAnsiTheme="minorHAnsi" w:cs="Arial"/>
                  <w:color w:val="000000" w:themeColor="text1"/>
                </w:rPr>
                <w:delText xml:space="preserve"> </w:delText>
              </w:r>
              <w:r w:rsidR="005352C8" w:rsidDel="005C706A">
                <w:rPr>
                  <w:rFonts w:asciiTheme="minorHAnsi" w:hAnsiTheme="minorHAnsi" w:cs="Arial"/>
                  <w:color w:val="000000" w:themeColor="text1"/>
                </w:rPr>
                <w:delText>4;</w:delText>
              </w:r>
              <w:r w:rsidR="00E00957" w:rsidRPr="009B342C" w:rsidDel="005C706A">
                <w:rPr>
                  <w:rFonts w:asciiTheme="minorHAnsi" w:hAnsiTheme="minorHAnsi" w:cs="Arial"/>
                  <w:color w:val="000000" w:themeColor="text1"/>
                </w:rPr>
                <w:delText xml:space="preserve"> 8</w:delText>
              </w:r>
            </w:del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074A5" w14:textId="72974933" w:rsidR="009459EB" w:rsidRPr="009B342C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del w:id="20" w:author="Autor">
              <w:r w:rsidRPr="009B342C" w:rsidDel="005C706A">
                <w:rPr>
                  <w:rFonts w:asciiTheme="minorHAnsi" w:hAnsiTheme="minorHAnsi" w:cs="Arial"/>
                  <w:color w:val="000000" w:themeColor="text1"/>
                </w:rPr>
                <w:delText>8</w:delText>
              </w:r>
            </w:del>
            <w:ins w:id="21" w:author="Autor">
              <w:r w:rsidR="005C706A">
                <w:rPr>
                  <w:rFonts w:asciiTheme="minorHAnsi" w:hAnsiTheme="minorHAnsi" w:cs="Arial"/>
                  <w:color w:val="000000" w:themeColor="text1"/>
                </w:rPr>
                <w:t>3</w:t>
              </w:r>
            </w:ins>
          </w:p>
        </w:tc>
      </w:tr>
      <w:tr w:rsidR="00E00957" w:rsidRPr="003A4F25" w14:paraId="004C23AF" w14:textId="77777777" w:rsidTr="00B41B55">
        <w:trPr>
          <w:trHeight w:val="286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AA6ACF" w14:textId="77777777" w:rsidR="00E00957" w:rsidRPr="006379BD" w:rsidRDefault="00E00957" w:rsidP="00D114FB">
            <w:pPr>
              <w:spacing w:after="160" w:line="259" w:lineRule="auto"/>
              <w:rPr>
                <w:color w:val="000000" w:themeColor="text1"/>
                <w:highlight w:val="yellow"/>
              </w:rPr>
            </w:pP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056D8" w14:textId="04019811" w:rsidR="00E00957" w:rsidRPr="009B342C" w:rsidRDefault="00E00957" w:rsidP="006379BD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ind w:left="314"/>
              <w:rPr>
                <w:rFonts w:asciiTheme="minorHAnsi" w:eastAsia="Calibri" w:hAnsiTheme="minorHAnsi" w:cs="Arial"/>
                <w:noProof/>
                <w:color w:val="000000" w:themeColor="text1"/>
              </w:rPr>
            </w:pPr>
            <w:r w:rsidRPr="009B342C">
              <w:rPr>
                <w:rFonts w:asciiTheme="minorHAnsi" w:eastAsia="Calibri" w:hAnsiTheme="minorHAnsi" w:cs="Arial"/>
                <w:noProof/>
                <w:color w:val="000000" w:themeColor="text1"/>
              </w:rPr>
              <w:t>Finančná udržateľnosť projektu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09FE5" w14:textId="4C336D16" w:rsidR="00E00957" w:rsidRPr="009B342C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9B342C"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2DE99" w14:textId="6BECD3F2" w:rsidR="00E00957" w:rsidRPr="009B342C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9B342C"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25537" w14:textId="778BD4A3" w:rsidR="00E00957" w:rsidRPr="009B342C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9B342C"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9459EB" w:rsidRPr="003A4F25" w14:paraId="2947D38C" w14:textId="77777777" w:rsidTr="00B41B55">
        <w:trPr>
          <w:trHeight w:val="219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98262D" w14:textId="77777777" w:rsidR="009459EB" w:rsidRPr="006379BD" w:rsidRDefault="009459EB" w:rsidP="00D114FB">
            <w:pPr>
              <w:spacing w:after="160" w:line="259" w:lineRule="auto"/>
              <w:rPr>
                <w:rFonts w:asciiTheme="minorHAnsi" w:hAnsiTheme="minorHAnsi"/>
                <w:color w:val="000000" w:themeColor="text1"/>
                <w:highlight w:val="yellow"/>
              </w:rPr>
            </w:pP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48FD70AD" w14:textId="48B6D7C3" w:rsidR="009459EB" w:rsidRPr="006379BD" w:rsidRDefault="005352C8" w:rsidP="00D114FB">
            <w:pPr>
              <w:spacing w:after="160" w:line="259" w:lineRule="auto"/>
              <w:rPr>
                <w:rFonts w:asciiTheme="minorHAnsi" w:hAnsiTheme="minorHAnsi"/>
                <w:color w:val="000000" w:themeColor="text1"/>
                <w:highlight w:val="yellow"/>
              </w:rPr>
            </w:pPr>
            <w:r w:rsidRPr="00C7260F">
              <w:rPr>
                <w:rFonts w:asciiTheme="minorHAnsi" w:hAnsiTheme="minorHAnsi" w:cs="Arial"/>
                <w:b/>
                <w:color w:val="000000" w:themeColor="text1"/>
              </w:rPr>
              <w:t>SPOLU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3DD87F01" w14:textId="77777777" w:rsidR="009459EB" w:rsidRPr="009B342C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358D2141" w14:textId="77777777" w:rsidR="009459EB" w:rsidRPr="009B342C" w:rsidRDefault="009459EB" w:rsidP="00D114FB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024196EE" w14:textId="1F1BA5CF" w:rsidR="009459EB" w:rsidRPr="009B342C" w:rsidRDefault="00E00957" w:rsidP="00D114FB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  <w:del w:id="22" w:author="Autor">
              <w:r w:rsidRPr="009B342C" w:rsidDel="005C706A">
                <w:rPr>
                  <w:rFonts w:asciiTheme="minorHAnsi" w:hAnsiTheme="minorHAnsi" w:cs="Arial"/>
                  <w:b/>
                  <w:color w:val="000000" w:themeColor="text1"/>
                </w:rPr>
                <w:delText>8</w:delText>
              </w:r>
            </w:del>
            <w:ins w:id="23" w:author="Autor">
              <w:r w:rsidR="005C706A">
                <w:rPr>
                  <w:rFonts w:asciiTheme="minorHAnsi" w:hAnsiTheme="minorHAnsi" w:cs="Arial"/>
                  <w:b/>
                  <w:color w:val="000000" w:themeColor="text1"/>
                </w:rPr>
                <w:t>3</w:t>
              </w:r>
            </w:ins>
          </w:p>
        </w:tc>
      </w:tr>
      <w:tr w:rsidR="00B41B55" w:rsidRPr="003A4F25" w14:paraId="0C6B764C" w14:textId="77777777" w:rsidTr="00B41B55">
        <w:trPr>
          <w:trHeight w:val="219"/>
        </w:trPr>
        <w:tc>
          <w:tcPr>
            <w:tcW w:w="148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12D238DD" w14:textId="06CAE7CD" w:rsidR="00B41B55" w:rsidRPr="009B342C" w:rsidRDefault="00B41B55" w:rsidP="006379BD">
            <w:pPr>
              <w:rPr>
                <w:rFonts w:asciiTheme="minorHAnsi" w:eastAsiaTheme="minorHAnsi" w:hAnsiTheme="minorHAnsi" w:cs="Arial"/>
                <w:b/>
                <w:color w:val="000000" w:themeColor="text1"/>
              </w:rPr>
            </w:pPr>
            <w:r w:rsidRPr="009B342C">
              <w:rPr>
                <w:rFonts w:cs="Arial"/>
                <w:b/>
                <w:color w:val="000000" w:themeColor="text1"/>
              </w:rPr>
              <w:t>Celkový maximálne dosiahnuteľný počet bodov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5DC3860" w14:textId="1C81663C" w:rsidR="00B41B55" w:rsidRPr="009B342C" w:rsidRDefault="005C706A" w:rsidP="005C706A">
            <w:pPr>
              <w:jc w:val="center"/>
              <w:rPr>
                <w:rFonts w:cs="Arial"/>
                <w:b/>
                <w:color w:val="000000" w:themeColor="text1"/>
              </w:rPr>
            </w:pPr>
            <w:ins w:id="24" w:author="Autor">
              <w:r>
                <w:rPr>
                  <w:rFonts w:cs="Arial"/>
                  <w:b/>
                  <w:color w:val="000000" w:themeColor="text1"/>
                </w:rPr>
                <w:t>15</w:t>
              </w:r>
            </w:ins>
            <w:del w:id="25" w:author="Autor">
              <w:r w:rsidR="009B342C" w:rsidRPr="009B342C" w:rsidDel="005C706A">
                <w:rPr>
                  <w:rFonts w:cs="Arial"/>
                  <w:b/>
                  <w:color w:val="000000" w:themeColor="text1"/>
                </w:rPr>
                <w:delText>20</w:delText>
              </w:r>
            </w:del>
          </w:p>
        </w:tc>
      </w:tr>
    </w:tbl>
    <w:p w14:paraId="438B6659" w14:textId="77777777" w:rsidR="009459EB" w:rsidRPr="009B342C" w:rsidRDefault="009459EB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  <w:r w:rsidRPr="009B342C">
        <w:rPr>
          <w:rFonts w:cs="Arial"/>
          <w:b/>
          <w:color w:val="000000" w:themeColor="text1"/>
        </w:rPr>
        <w:t>Na splnenie kritérií odborného hodnotenia musia byť vyhodnotené kladne všetky vylučujúce hodnotiace kritériá.</w:t>
      </w:r>
    </w:p>
    <w:p w14:paraId="628C9B2E" w14:textId="55C13DC9" w:rsidR="00340A2A" w:rsidRPr="00A654E1" w:rsidRDefault="00340A2A" w:rsidP="00340A2A">
      <w:pPr>
        <w:spacing w:after="120"/>
        <w:jc w:val="both"/>
        <w:rPr>
          <w:rFonts w:cs="Arial"/>
          <w:b/>
          <w:color w:val="000000" w:themeColor="text1"/>
        </w:rPr>
      </w:pPr>
      <w:r w:rsidRPr="009B342C">
        <w:rPr>
          <w:rFonts w:cs="Arial"/>
          <w:b/>
          <w:color w:val="000000" w:themeColor="text1"/>
        </w:rPr>
        <w:t>Bodové kritériá musia byť splnené na minimálne 60%</w:t>
      </w:r>
      <w:r w:rsidR="003A3DF2" w:rsidRPr="009B342C">
        <w:rPr>
          <w:rFonts w:cs="Arial"/>
          <w:b/>
          <w:color w:val="000000" w:themeColor="text1"/>
        </w:rPr>
        <w:t xml:space="preserve">, t.j. ŽoPr musí získať minimálne </w:t>
      </w:r>
      <w:ins w:id="26" w:author="Autor">
        <w:r w:rsidR="005C706A">
          <w:rPr>
            <w:rFonts w:cs="Arial"/>
            <w:b/>
            <w:color w:val="000000" w:themeColor="text1"/>
          </w:rPr>
          <w:t>9</w:t>
        </w:r>
      </w:ins>
      <w:del w:id="27" w:author="Autor">
        <w:r w:rsidR="00E00957" w:rsidRPr="009B342C" w:rsidDel="005C706A">
          <w:rPr>
            <w:rFonts w:cs="Arial"/>
            <w:b/>
            <w:color w:val="000000" w:themeColor="text1"/>
          </w:rPr>
          <w:delText>1</w:delText>
        </w:r>
        <w:r w:rsidR="009B342C" w:rsidRPr="009B342C" w:rsidDel="005C706A">
          <w:rPr>
            <w:rFonts w:cs="Arial"/>
            <w:b/>
            <w:color w:val="000000" w:themeColor="text1"/>
          </w:rPr>
          <w:delText>2</w:delText>
        </w:r>
      </w:del>
      <w:r w:rsidR="003A3DF2" w:rsidRPr="009B342C">
        <w:rPr>
          <w:rFonts w:cs="Arial"/>
          <w:b/>
          <w:color w:val="000000" w:themeColor="text1"/>
        </w:rPr>
        <w:t xml:space="preserve"> bodov</w:t>
      </w:r>
      <w:r w:rsidRPr="009B342C">
        <w:rPr>
          <w:rFonts w:cs="Arial"/>
          <w:b/>
          <w:color w:val="000000" w:themeColor="text1"/>
        </w:rPr>
        <w:t>.</w:t>
      </w:r>
    </w:p>
    <w:p w14:paraId="01462F66" w14:textId="37B731CB" w:rsidR="00AD4FD2" w:rsidRDefault="00AD4FD2">
      <w:pPr>
        <w:rPr>
          <w:rFonts w:cs="Arial"/>
          <w:color w:val="000000" w:themeColor="text1"/>
        </w:rPr>
      </w:pPr>
      <w:r>
        <w:rPr>
          <w:rFonts w:cs="Arial"/>
          <w:color w:val="000000" w:themeColor="text1"/>
        </w:rPr>
        <w:br w:type="page"/>
      </w:r>
    </w:p>
    <w:p w14:paraId="4724A012" w14:textId="77777777" w:rsidR="003A4F25" w:rsidRPr="00334C9E" w:rsidRDefault="003A4F25" w:rsidP="003A4F25">
      <w:pPr>
        <w:spacing w:after="0" w:line="240" w:lineRule="auto"/>
        <w:ind w:left="1418" w:right="1139" w:hanging="360"/>
        <w:contextualSpacing/>
        <w:jc w:val="center"/>
        <w:outlineLvl w:val="0"/>
        <w:rPr>
          <w:rFonts w:eastAsia="Arial Unicode MS" w:cs="Arial"/>
          <w:color w:val="000000" w:themeColor="text1"/>
          <w:sz w:val="28"/>
          <w:u w:color="000000"/>
        </w:rPr>
      </w:pP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lastRenderedPageBreak/>
        <w:t xml:space="preserve">KRITÉRIÁ PRE VÝBER </w:t>
      </w:r>
      <w:r w:rsidRPr="00334C9E">
        <w:rPr>
          <w:rFonts w:eastAsia="Times New Roman" w:cs="Arial"/>
          <w:b/>
          <w:bCs/>
          <w:color w:val="000000" w:themeColor="text1"/>
          <w:sz w:val="28"/>
          <w:lang w:bidi="en-US"/>
        </w:rPr>
        <w:t>PROJEKTOV</w:t>
      </w: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t xml:space="preserve"> – ROZLIŠOVACIE KRITÉRIÁ</w:t>
      </w:r>
    </w:p>
    <w:p w14:paraId="631DAE8D" w14:textId="77777777" w:rsidR="003A4F25" w:rsidRDefault="003A4F25" w:rsidP="003A4F25">
      <w:pPr>
        <w:spacing w:after="120"/>
        <w:jc w:val="both"/>
        <w:rPr>
          <w:rFonts w:cs="Arial"/>
          <w:b/>
          <w:color w:val="000000" w:themeColor="text1"/>
        </w:rPr>
      </w:pPr>
    </w:p>
    <w:tbl>
      <w:tblPr>
        <w:tblStyle w:val="Mriekatabuky"/>
        <w:tblW w:w="14851" w:type="dxa"/>
        <w:jc w:val="center"/>
        <w:tblLook w:val="04A0" w:firstRow="1" w:lastRow="0" w:firstColumn="1" w:lastColumn="0" w:noHBand="0" w:noVBand="1"/>
      </w:tblPr>
      <w:tblGrid>
        <w:gridCol w:w="3185"/>
        <w:gridCol w:w="11666"/>
      </w:tblGrid>
      <w:tr w:rsidR="003A4F25" w:rsidRPr="00A42D69" w14:paraId="7405775F" w14:textId="77777777" w:rsidTr="008B4C41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  <w:vAlign w:val="center"/>
          </w:tcPr>
          <w:p w14:paraId="04BE332A" w14:textId="77777777" w:rsidR="003A4F25" w:rsidRPr="00C63419" w:rsidRDefault="003A4F25" w:rsidP="008B4C41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Operačný program</w:t>
            </w:r>
          </w:p>
        </w:tc>
        <w:tc>
          <w:tcPr>
            <w:tcW w:w="11666" w:type="dxa"/>
            <w:vAlign w:val="center"/>
          </w:tcPr>
          <w:p w14:paraId="0FBD80DE" w14:textId="77777777" w:rsidR="003A4F25" w:rsidRPr="00A42D69" w:rsidRDefault="003A4F25" w:rsidP="008B4C41">
            <w:pPr>
              <w:spacing w:before="120" w:after="120"/>
              <w:ind w:firstLine="28"/>
            </w:pPr>
            <w:r w:rsidRPr="00A42D69">
              <w:t>Integrovaný regionálny operačný program</w:t>
            </w:r>
          </w:p>
        </w:tc>
      </w:tr>
      <w:tr w:rsidR="003A4F25" w:rsidRPr="00A42D69" w14:paraId="41867233" w14:textId="77777777" w:rsidTr="008B4C41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  <w:vAlign w:val="center"/>
          </w:tcPr>
          <w:p w14:paraId="10C17698" w14:textId="77777777" w:rsidR="003A4F25" w:rsidRPr="00C63419" w:rsidRDefault="003A4F25" w:rsidP="008B4C41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Prioritná os</w:t>
            </w:r>
          </w:p>
        </w:tc>
        <w:tc>
          <w:tcPr>
            <w:tcW w:w="11666" w:type="dxa"/>
            <w:vAlign w:val="center"/>
          </w:tcPr>
          <w:p w14:paraId="68EF5B17" w14:textId="77777777" w:rsidR="003A4F25" w:rsidRPr="00A42D69" w:rsidRDefault="003A4F25" w:rsidP="008B4C41">
            <w:pPr>
              <w:spacing w:before="120" w:after="120"/>
              <w:ind w:firstLine="28"/>
            </w:pPr>
            <w:r w:rsidRPr="00A42D69">
              <w:t>5. Miestny rozvoj vedený komunitou</w:t>
            </w:r>
          </w:p>
        </w:tc>
      </w:tr>
      <w:tr w:rsidR="003A4F25" w:rsidRPr="00A42D69" w14:paraId="0BC641D4" w14:textId="77777777" w:rsidTr="008B4C41">
        <w:trPr>
          <w:trHeight w:val="789"/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5DD7D722" w14:textId="77777777" w:rsidR="003A4F25" w:rsidRPr="00C63419" w:rsidRDefault="003A4F25" w:rsidP="008B4C41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Investičná priorita</w:t>
            </w:r>
          </w:p>
        </w:tc>
        <w:tc>
          <w:tcPr>
            <w:tcW w:w="11666" w:type="dxa"/>
            <w:tcBorders>
              <w:bottom w:val="single" w:sz="4" w:space="0" w:color="auto"/>
            </w:tcBorders>
            <w:vAlign w:val="center"/>
          </w:tcPr>
          <w:p w14:paraId="3C650D91" w14:textId="77777777" w:rsidR="003A4F25" w:rsidRPr="00A42D69" w:rsidRDefault="003A4F25" w:rsidP="008B4C41">
            <w:pPr>
              <w:tabs>
                <w:tab w:val="left" w:pos="8545"/>
              </w:tabs>
              <w:spacing w:before="120" w:after="120"/>
              <w:ind w:firstLine="28"/>
            </w:pPr>
            <w:r w:rsidRPr="00A42D69">
              <w:t>5.1 Záväzné investície v rámci stratégií miestneho rozvoja vedeného komunitou</w:t>
            </w:r>
            <w:r>
              <w:tab/>
            </w:r>
          </w:p>
        </w:tc>
      </w:tr>
      <w:tr w:rsidR="003A4F25" w:rsidRPr="00A42D69" w14:paraId="0EE6FF8D" w14:textId="77777777" w:rsidTr="008B4C41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4FD826CD" w14:textId="77777777" w:rsidR="003A4F25" w:rsidRPr="00C63419" w:rsidRDefault="003A4F25" w:rsidP="008B4C41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Špecifický cieľ</w:t>
            </w:r>
          </w:p>
        </w:tc>
        <w:tc>
          <w:tcPr>
            <w:tcW w:w="11666" w:type="dxa"/>
            <w:tcBorders>
              <w:bottom w:val="single" w:sz="4" w:space="0" w:color="auto"/>
            </w:tcBorders>
            <w:vAlign w:val="center"/>
          </w:tcPr>
          <w:p w14:paraId="32555692" w14:textId="73026FF3" w:rsidR="003A4F25" w:rsidRPr="009B342C" w:rsidRDefault="0008105A" w:rsidP="008B4C41">
            <w:pPr>
              <w:spacing w:before="120" w:after="120"/>
            </w:pPr>
            <w:sdt>
              <w:sdtPr>
                <w:rPr>
                  <w:rFonts w:cs="Arial"/>
                  <w:sz w:val="20"/>
                </w:rPr>
                <w:alias w:val="Výber špecifického cieľa IROP"/>
                <w:tag w:val="ŠC IROP"/>
                <w:id w:val="-899755796"/>
                <w:placeholder>
                  <w:docPart w:val="8E1D73425043456688A237679FB86EC9"/>
                </w:placeholder>
                <w:dropDownList>
                  <w:listItem w:value="Vyberte položku."/>
                  <w:listItem w:displayText="5.1.1 Zvýšenie zamestnanosti na miestnej úrovni podporou podnikania a inovácií" w:value="5.1.1 Zvýšenie zamestnanosti na miestnej úrovni podporou podnikania a inovácií"/>
                  <w:listItem w:displayText="5.1.2 Zlepšenie udržateľných vzťahov medzi vidieckymi rozvojovými centrami a ich zázemím vo verejných službách a vo verejných infraštruktúrach" w:value="5.1.2 Zlepšenie udržateľných vzťahov medzi vidieckymi rozvojovými centrami a ich zázemím vo verejných službách a vo verejných infraštruktúrach"/>
                </w:dropDownList>
              </w:sdtPr>
              <w:sdtEndPr/>
              <w:sdtContent>
                <w:r w:rsidR="00101E70">
                  <w:rPr>
                    <w:rFonts w:cs="Arial"/>
                    <w:sz w:val="20"/>
                  </w:rPr>
                  <w:t>5.1.2 Zlepšenie udržateľných vzťahov medzi vidieckymi rozvojovými centrami a ich zázemím vo verejných službách a vo verejných infraštruktúrach</w:t>
                </w:r>
              </w:sdtContent>
            </w:sdt>
          </w:p>
        </w:tc>
      </w:tr>
      <w:tr w:rsidR="003A4F25" w:rsidRPr="00A42D69" w14:paraId="661AC20A" w14:textId="77777777" w:rsidTr="008B4C41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4EE675E6" w14:textId="77777777" w:rsidR="003A4F25" w:rsidRPr="00C63419" w:rsidRDefault="003A4F25" w:rsidP="008B4C41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MAS</w:t>
            </w:r>
          </w:p>
        </w:tc>
        <w:tc>
          <w:tcPr>
            <w:tcW w:w="11666" w:type="dxa"/>
            <w:tcBorders>
              <w:bottom w:val="single" w:sz="4" w:space="0" w:color="auto"/>
            </w:tcBorders>
            <w:vAlign w:val="center"/>
          </w:tcPr>
          <w:p w14:paraId="7A45E2CD" w14:textId="2C34E0E4" w:rsidR="003A4F25" w:rsidRPr="009B342C" w:rsidRDefault="00005065" w:rsidP="008B4C41">
            <w:pPr>
              <w:spacing w:before="120" w:after="120"/>
            </w:pPr>
            <w:r>
              <w:t>Miestna akčná skupina ROŇAVA, o.z.</w:t>
            </w:r>
          </w:p>
        </w:tc>
      </w:tr>
      <w:tr w:rsidR="003A4F25" w:rsidRPr="00A42D69" w14:paraId="1BFA5DDC" w14:textId="77777777" w:rsidTr="008B4C41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2B92E54E" w14:textId="77777777" w:rsidR="003A4F25" w:rsidRPr="00C63419" w:rsidRDefault="003A4F25" w:rsidP="008B4C41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Hlavná aktivita projektu</w:t>
            </w:r>
          </w:p>
        </w:tc>
        <w:tc>
          <w:tcPr>
            <w:tcW w:w="11666" w:type="dxa"/>
            <w:tcBorders>
              <w:bottom w:val="single" w:sz="4" w:space="0" w:color="auto"/>
            </w:tcBorders>
            <w:vAlign w:val="center"/>
          </w:tcPr>
          <w:p w14:paraId="3D73BBDA" w14:textId="568332C4" w:rsidR="003A4F25" w:rsidRPr="00A42D69" w:rsidRDefault="0008105A" w:rsidP="008B4C41">
            <w:pPr>
              <w:spacing w:before="120" w:after="120"/>
              <w:rPr>
                <w:b/>
              </w:rPr>
            </w:pPr>
            <w:sdt>
              <w:sdtPr>
                <w:rPr>
                  <w:rFonts w:cs="Arial"/>
                  <w:sz w:val="20"/>
                </w:rPr>
                <w:alias w:val="Hlavné aktivity"/>
                <w:tag w:val="Hlavné aktivity"/>
                <w:id w:val="-1018000974"/>
                <w:placeholder>
                  <w:docPart w:val="AE60C3ECC28F46C8AAD8FF065AC19F07"/>
                </w:placeholder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EndPr/>
              <w:sdtContent>
                <w:r w:rsidR="00214F83">
                  <w:rPr>
                    <w:rFonts w:cs="Arial"/>
                    <w:sz w:val="20"/>
                  </w:rPr>
                  <w:t>D2 Skvalitnenie a rozšírenie kapacít predškolských zariadení</w:t>
                </w:r>
              </w:sdtContent>
            </w:sdt>
          </w:p>
        </w:tc>
      </w:tr>
    </w:tbl>
    <w:p w14:paraId="6EEF7538" w14:textId="77777777" w:rsidR="003A4F25" w:rsidRDefault="003A4F25" w:rsidP="003A4F25">
      <w:pPr>
        <w:spacing w:after="120"/>
        <w:jc w:val="both"/>
        <w:rPr>
          <w:rFonts w:cs="Arial"/>
          <w:b/>
          <w:color w:val="000000" w:themeColor="text1"/>
        </w:rPr>
      </w:pPr>
    </w:p>
    <w:p w14:paraId="7370DD4D" w14:textId="77777777" w:rsidR="003A4F25" w:rsidRPr="00A654E1" w:rsidRDefault="003A4F25" w:rsidP="003A4F25">
      <w:pPr>
        <w:spacing w:before="120" w:after="120" w:line="240" w:lineRule="auto"/>
        <w:ind w:left="426"/>
        <w:jc w:val="both"/>
      </w:pPr>
      <w:r w:rsidRPr="00A654E1">
        <w:t>Ide o povinné kritériá, ktoré sa však aplikujú výlučne v prípade rovnosti bodov dvoch alebo viacerých žiadostí o príspevok nachádzajúcich sa na úrovni disponibilnej alokácie výzvy v príslušnom hodnotiacom kole, kedy nemôžu byť s ohľadom na obmedzenosť disponibilných zdrojov podporené všetky tieto žiadosti o príspevok.</w:t>
      </w:r>
    </w:p>
    <w:p w14:paraId="702683C4" w14:textId="77777777" w:rsidR="003A4F25" w:rsidRPr="00A654E1" w:rsidRDefault="003A4F25" w:rsidP="003A4F25">
      <w:pPr>
        <w:pStyle w:val="Odsekzoznamu"/>
        <w:ind w:left="426"/>
        <w:jc w:val="both"/>
        <w:rPr>
          <w:rFonts w:asciiTheme="minorHAnsi" w:hAnsiTheme="minorHAnsi"/>
        </w:rPr>
      </w:pPr>
      <w:r w:rsidRPr="00A654E1">
        <w:rPr>
          <w:rFonts w:asciiTheme="minorHAnsi" w:hAnsiTheme="minorHAnsi"/>
        </w:rPr>
        <w:t>Rozlišovacie kritériá sú:</w:t>
      </w:r>
    </w:p>
    <w:p w14:paraId="1FFCD2CA" w14:textId="77777777" w:rsidR="007367FA" w:rsidRDefault="007367FA" w:rsidP="007367FA">
      <w:pPr>
        <w:pStyle w:val="Odsekzoznamu"/>
        <w:numPr>
          <w:ilvl w:val="0"/>
          <w:numId w:val="32"/>
        </w:numPr>
        <w:spacing w:after="160" w:line="259" w:lineRule="auto"/>
        <w:ind w:left="1701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Hodnota Value for Money,</w:t>
      </w:r>
    </w:p>
    <w:p w14:paraId="7BD1397F" w14:textId="1FC0B1E0" w:rsidR="003A4F25" w:rsidRPr="00A654E1" w:rsidRDefault="003A4F25" w:rsidP="003A4F25">
      <w:pPr>
        <w:pStyle w:val="Odsekzoznamu"/>
        <w:numPr>
          <w:ilvl w:val="0"/>
          <w:numId w:val="32"/>
        </w:numPr>
        <w:spacing w:after="160" w:line="259" w:lineRule="auto"/>
        <w:ind w:left="1701"/>
        <w:jc w:val="both"/>
        <w:rPr>
          <w:rFonts w:asciiTheme="minorHAnsi" w:hAnsiTheme="minorHAnsi"/>
        </w:rPr>
      </w:pPr>
      <w:r w:rsidRPr="00A654E1">
        <w:rPr>
          <w:rFonts w:asciiTheme="minorHAnsi" w:hAnsiTheme="minorHAnsi"/>
        </w:rPr>
        <w:t>Posúdenie vplyvu a dopadu projektu na plnenie stratégi</w:t>
      </w:r>
      <w:ins w:id="28" w:author="Autor">
        <w:r w:rsidR="002B7011">
          <w:rPr>
            <w:rFonts w:asciiTheme="minorHAnsi" w:hAnsiTheme="minorHAnsi"/>
          </w:rPr>
          <w:t>e</w:t>
        </w:r>
      </w:ins>
      <w:del w:id="29" w:author="Autor">
        <w:r w:rsidRPr="00A654E1" w:rsidDel="002B7011">
          <w:rPr>
            <w:rFonts w:asciiTheme="minorHAnsi" w:hAnsiTheme="minorHAnsi"/>
          </w:rPr>
          <w:delText>u</w:delText>
        </w:r>
      </w:del>
      <w:bookmarkStart w:id="30" w:name="_GoBack"/>
      <w:bookmarkEnd w:id="30"/>
      <w:r w:rsidRPr="00A654E1">
        <w:rPr>
          <w:rFonts w:asciiTheme="minorHAnsi" w:hAnsiTheme="minorHAnsi"/>
        </w:rPr>
        <w:t xml:space="preserve"> CLLD</w:t>
      </w:r>
    </w:p>
    <w:p w14:paraId="36B0C110" w14:textId="77777777" w:rsidR="00AB508A" w:rsidRDefault="00AB508A" w:rsidP="003A4F25">
      <w:pPr>
        <w:pStyle w:val="Odsekzoznamu"/>
        <w:ind w:left="1701"/>
        <w:jc w:val="both"/>
        <w:rPr>
          <w:rFonts w:ascii="Arial" w:hAnsi="Arial" w:cs="Arial"/>
          <w:sz w:val="20"/>
          <w:szCs w:val="20"/>
        </w:rPr>
      </w:pPr>
    </w:p>
    <w:p w14:paraId="412F5CDC" w14:textId="77777777" w:rsidR="007367FA" w:rsidRPr="004A2B30" w:rsidRDefault="007367FA" w:rsidP="007367FA">
      <w:pPr>
        <w:pStyle w:val="Odsekzoznamu"/>
        <w:numPr>
          <w:ilvl w:val="0"/>
          <w:numId w:val="36"/>
        </w:numPr>
        <w:spacing w:before="240" w:after="0"/>
        <w:ind w:left="782" w:hanging="357"/>
        <w:jc w:val="both"/>
        <w:rPr>
          <w:rFonts w:asciiTheme="minorHAnsi" w:hAnsiTheme="minorHAnsi" w:cstheme="minorHAnsi"/>
          <w:b/>
          <w:lang w:val="sk-SK"/>
        </w:rPr>
      </w:pPr>
      <w:r>
        <w:rPr>
          <w:rFonts w:asciiTheme="minorHAnsi" w:hAnsiTheme="minorHAnsi" w:cstheme="minorHAnsi"/>
          <w:b/>
          <w:lang w:val="sk-SK"/>
        </w:rPr>
        <w:t xml:space="preserve">Hodnota </w:t>
      </w:r>
      <w:r w:rsidRPr="004A2B30">
        <w:rPr>
          <w:rFonts w:asciiTheme="minorHAnsi" w:hAnsiTheme="minorHAnsi" w:cstheme="minorHAnsi"/>
          <w:b/>
          <w:lang w:val="sk-SK"/>
        </w:rPr>
        <w:t>Value for money – vzorec pre výpočet hodnoty</w:t>
      </w:r>
    </w:p>
    <w:tbl>
      <w:tblPr>
        <w:tblStyle w:val="Mriekatabuky"/>
        <w:tblW w:w="0" w:type="auto"/>
        <w:tblInd w:w="392" w:type="dxa"/>
        <w:tblLook w:val="04A0" w:firstRow="1" w:lastRow="0" w:firstColumn="1" w:lastColumn="0" w:noHBand="0" w:noVBand="1"/>
      </w:tblPr>
      <w:tblGrid>
        <w:gridCol w:w="3106"/>
        <w:gridCol w:w="3498"/>
        <w:gridCol w:w="3035"/>
        <w:gridCol w:w="5245"/>
      </w:tblGrid>
      <w:tr w:rsidR="007367FA" w:rsidRPr="004A2B30" w14:paraId="5B5B1B5C" w14:textId="77777777" w:rsidTr="00292AF0">
        <w:trPr>
          <w:trHeight w:val="474"/>
        </w:trPr>
        <w:tc>
          <w:tcPr>
            <w:tcW w:w="3106" w:type="dxa"/>
            <w:shd w:val="clear" w:color="auto" w:fill="BDD6EE" w:themeFill="accent1" w:themeFillTint="66"/>
            <w:vAlign w:val="center"/>
          </w:tcPr>
          <w:p w14:paraId="510A36B8" w14:textId="77777777" w:rsidR="007367FA" w:rsidRPr="004A2B30" w:rsidRDefault="007367FA" w:rsidP="00292AF0">
            <w:pPr>
              <w:jc w:val="center"/>
              <w:rPr>
                <w:rFonts w:cstheme="minorHAnsi"/>
                <w:b/>
              </w:rPr>
            </w:pPr>
            <w:r w:rsidRPr="004A2B30">
              <w:rPr>
                <w:rFonts w:cstheme="minorHAnsi"/>
                <w:b/>
              </w:rPr>
              <w:t>Hlavná aktivita</w:t>
            </w:r>
          </w:p>
        </w:tc>
        <w:tc>
          <w:tcPr>
            <w:tcW w:w="3498" w:type="dxa"/>
            <w:shd w:val="clear" w:color="auto" w:fill="BDD6EE" w:themeFill="accent1" w:themeFillTint="66"/>
            <w:vAlign w:val="center"/>
          </w:tcPr>
          <w:p w14:paraId="0FE1FFAC" w14:textId="77777777" w:rsidR="007367FA" w:rsidRPr="004A2B30" w:rsidRDefault="007367FA" w:rsidP="00292AF0">
            <w:pPr>
              <w:jc w:val="center"/>
              <w:rPr>
                <w:rFonts w:cstheme="minorHAnsi"/>
                <w:b/>
              </w:rPr>
            </w:pPr>
            <w:r w:rsidRPr="004A2B30">
              <w:rPr>
                <w:rFonts w:cstheme="minorHAnsi"/>
                <w:b/>
              </w:rPr>
              <w:t>Ukazovateľ na úrovni projektu</w:t>
            </w:r>
          </w:p>
        </w:tc>
        <w:tc>
          <w:tcPr>
            <w:tcW w:w="3035" w:type="dxa"/>
            <w:shd w:val="clear" w:color="auto" w:fill="BDD6EE" w:themeFill="accent1" w:themeFillTint="66"/>
            <w:vAlign w:val="center"/>
          </w:tcPr>
          <w:p w14:paraId="6C1A2041" w14:textId="77777777" w:rsidR="007367FA" w:rsidRPr="004A2B30" w:rsidRDefault="007367FA" w:rsidP="00292AF0">
            <w:pPr>
              <w:jc w:val="center"/>
              <w:rPr>
                <w:rFonts w:cstheme="minorHAnsi"/>
                <w:b/>
              </w:rPr>
            </w:pPr>
            <w:r w:rsidRPr="004A2B30">
              <w:rPr>
                <w:rFonts w:cstheme="minorHAnsi"/>
                <w:b/>
              </w:rPr>
              <w:t>Merná jednotka ukazovateľa</w:t>
            </w:r>
          </w:p>
        </w:tc>
        <w:tc>
          <w:tcPr>
            <w:tcW w:w="5245" w:type="dxa"/>
            <w:shd w:val="clear" w:color="auto" w:fill="BDD6EE" w:themeFill="accent1" w:themeFillTint="66"/>
            <w:vAlign w:val="center"/>
          </w:tcPr>
          <w:p w14:paraId="41545559" w14:textId="77777777" w:rsidR="007367FA" w:rsidRPr="004A2B30" w:rsidRDefault="007367FA" w:rsidP="00292AF0">
            <w:pPr>
              <w:jc w:val="center"/>
              <w:rPr>
                <w:rFonts w:cstheme="minorHAnsi"/>
                <w:b/>
              </w:rPr>
            </w:pPr>
            <w:r w:rsidRPr="004A2B30">
              <w:rPr>
                <w:rFonts w:cstheme="minorHAnsi"/>
                <w:b/>
              </w:rPr>
              <w:t>Spôsob výpočtu</w:t>
            </w:r>
          </w:p>
        </w:tc>
      </w:tr>
      <w:tr w:rsidR="007367FA" w:rsidRPr="004A2B30" w14:paraId="1F82B604" w14:textId="77777777" w:rsidTr="00292AF0">
        <w:tc>
          <w:tcPr>
            <w:tcW w:w="3106" w:type="dxa"/>
            <w:vAlign w:val="center"/>
          </w:tcPr>
          <w:p w14:paraId="51358511" w14:textId="77777777" w:rsidR="007367FA" w:rsidRPr="007367FA" w:rsidRDefault="007367FA" w:rsidP="00292AF0">
            <w:pPr>
              <w:jc w:val="center"/>
              <w:rPr>
                <w:rFonts w:cstheme="minorHAnsi"/>
                <w:highlight w:val="yellow"/>
              </w:rPr>
            </w:pPr>
            <w:r w:rsidRPr="00E865A3">
              <w:rPr>
                <w:rFonts w:cstheme="minorHAnsi"/>
              </w:rPr>
              <w:t>D2. Skvalitnenie a rozšírenie kapacít predškolských zariadení</w:t>
            </w:r>
          </w:p>
        </w:tc>
        <w:tc>
          <w:tcPr>
            <w:tcW w:w="3498" w:type="dxa"/>
            <w:vAlign w:val="center"/>
          </w:tcPr>
          <w:p w14:paraId="0D3EC58E" w14:textId="77777777" w:rsidR="007367FA" w:rsidRPr="007367FA" w:rsidRDefault="007367FA" w:rsidP="00292AF0">
            <w:pPr>
              <w:jc w:val="center"/>
              <w:rPr>
                <w:rFonts w:cstheme="minorHAnsi"/>
                <w:highlight w:val="yellow"/>
              </w:rPr>
            </w:pPr>
            <w:r w:rsidRPr="00E865A3">
              <w:rPr>
                <w:rFonts w:cstheme="minorHAnsi"/>
              </w:rPr>
              <w:t>D205 Zvýšená kapacita podporenej školskej infraštruktúry materských škôl.</w:t>
            </w:r>
          </w:p>
        </w:tc>
        <w:tc>
          <w:tcPr>
            <w:tcW w:w="3035" w:type="dxa"/>
            <w:vAlign w:val="center"/>
          </w:tcPr>
          <w:p w14:paraId="3C2D8D09" w14:textId="77777777" w:rsidR="007367FA" w:rsidRPr="007367FA" w:rsidRDefault="007367FA" w:rsidP="00292AF0">
            <w:pPr>
              <w:jc w:val="center"/>
              <w:rPr>
                <w:rFonts w:cstheme="minorHAnsi"/>
                <w:highlight w:val="yellow"/>
              </w:rPr>
            </w:pPr>
            <w:r w:rsidRPr="007367FA">
              <w:rPr>
                <w:rFonts w:cstheme="minorHAnsi"/>
              </w:rPr>
              <w:t>Dieťa</w:t>
            </w:r>
          </w:p>
        </w:tc>
        <w:tc>
          <w:tcPr>
            <w:tcW w:w="5245" w:type="dxa"/>
            <w:vAlign w:val="center"/>
          </w:tcPr>
          <w:p w14:paraId="3A8871CE" w14:textId="77777777" w:rsidR="007367FA" w:rsidRPr="007367FA" w:rsidRDefault="007367FA" w:rsidP="00292AF0">
            <w:pPr>
              <w:jc w:val="center"/>
              <w:rPr>
                <w:rFonts w:cstheme="minorHAnsi"/>
                <w:highlight w:val="yellow"/>
              </w:rPr>
            </w:pPr>
            <w:r w:rsidRPr="007367FA">
              <w:rPr>
                <w:rFonts w:cstheme="minorHAnsi"/>
              </w:rPr>
              <w:t>výška príspevku v EUR na hlavnú aktivitu projektu / počet detí</w:t>
            </w:r>
          </w:p>
        </w:tc>
      </w:tr>
    </w:tbl>
    <w:p w14:paraId="748D8A8C" w14:textId="77777777" w:rsidR="007367FA" w:rsidRPr="00A24046" w:rsidRDefault="007367FA" w:rsidP="007367FA">
      <w:pPr>
        <w:pStyle w:val="Odsekzoznamu"/>
        <w:spacing w:before="120" w:after="0"/>
        <w:ind w:left="782"/>
        <w:jc w:val="both"/>
        <w:rPr>
          <w:rFonts w:asciiTheme="minorHAnsi" w:hAnsiTheme="minorHAnsi" w:cstheme="minorHAnsi"/>
          <w:b/>
          <w:lang w:val="sk-SK"/>
        </w:rPr>
      </w:pPr>
    </w:p>
    <w:p w14:paraId="7509078E" w14:textId="77777777" w:rsidR="007367FA" w:rsidRPr="00A24046" w:rsidRDefault="007367FA" w:rsidP="007367FA">
      <w:pPr>
        <w:pStyle w:val="Odsekzoznamu"/>
        <w:numPr>
          <w:ilvl w:val="0"/>
          <w:numId w:val="36"/>
        </w:numPr>
        <w:spacing w:before="120" w:after="0"/>
        <w:ind w:left="782" w:hanging="357"/>
        <w:jc w:val="both"/>
        <w:rPr>
          <w:rFonts w:asciiTheme="minorHAnsi" w:hAnsiTheme="minorHAnsi" w:cstheme="minorHAnsi"/>
          <w:b/>
          <w:lang w:val="de-DE"/>
        </w:rPr>
      </w:pPr>
      <w:r w:rsidRPr="00B67954">
        <w:rPr>
          <w:rFonts w:asciiTheme="minorHAnsi" w:hAnsiTheme="minorHAnsi" w:cstheme="minorHAnsi"/>
          <w:b/>
          <w:lang w:val="sk-SK"/>
        </w:rPr>
        <w:t>Posúdenie vplyvu a dopadu projektu</w:t>
      </w:r>
      <w:r w:rsidRPr="00A24046">
        <w:rPr>
          <w:rFonts w:asciiTheme="minorHAnsi" w:hAnsiTheme="minorHAnsi" w:cstheme="minorHAnsi"/>
          <w:b/>
          <w:lang w:val="de-DE"/>
        </w:rPr>
        <w:t xml:space="preserve"> </w:t>
      </w:r>
      <w:r w:rsidRPr="00B67954">
        <w:rPr>
          <w:rFonts w:asciiTheme="minorHAnsi" w:hAnsiTheme="minorHAnsi" w:cstheme="minorHAnsi"/>
          <w:b/>
          <w:lang w:val="sk-SK"/>
        </w:rPr>
        <w:t>na plnenie stratégie</w:t>
      </w:r>
      <w:r w:rsidRPr="00A24046">
        <w:rPr>
          <w:rFonts w:asciiTheme="minorHAnsi" w:hAnsiTheme="minorHAnsi" w:cstheme="minorHAnsi"/>
          <w:b/>
          <w:lang w:val="de-DE"/>
        </w:rPr>
        <w:t xml:space="preserve"> CLLD </w:t>
      </w:r>
    </w:p>
    <w:p w14:paraId="288816F6" w14:textId="7871C0B1" w:rsidR="00B41B55" w:rsidRPr="00B41B55" w:rsidRDefault="003A4F25" w:rsidP="006379BD">
      <w:pPr>
        <w:spacing w:after="0" w:line="240" w:lineRule="auto"/>
        <w:ind w:left="1418" w:right="1139" w:hanging="360"/>
        <w:contextualSpacing/>
        <w:jc w:val="center"/>
        <w:outlineLvl w:val="0"/>
        <w:rPr>
          <w:i/>
        </w:rPr>
      </w:pPr>
      <w:r w:rsidRPr="00101E70">
        <w:t xml:space="preserve">Toto rozlišovacie kritérium </w:t>
      </w:r>
      <w:r w:rsidR="007367FA" w:rsidRPr="0054454D">
        <w:rPr>
          <w:rFonts w:cstheme="minorHAnsi"/>
        </w:rPr>
        <w:t xml:space="preserve">sa </w:t>
      </w:r>
      <w:r w:rsidRPr="00101E70">
        <w:t xml:space="preserve">aplikuje </w:t>
      </w:r>
      <w:r w:rsidR="007367FA" w:rsidRPr="0054454D">
        <w:rPr>
          <w:rFonts w:cstheme="minorHAnsi"/>
        </w:rPr>
        <w:t xml:space="preserve">jedine v prípadoch, ak aplikácia na základe hodnoty value for money neurčila konečné poradie žiadostí o príspevok na hranici alokácie. Toto rozlišovacie kritérium aplikuje </w:t>
      </w:r>
      <w:r w:rsidR="007367FA">
        <w:rPr>
          <w:rFonts w:cstheme="minorHAnsi"/>
        </w:rPr>
        <w:t>V</w:t>
      </w:r>
      <w:r w:rsidR="007367FA" w:rsidRPr="0054454D">
        <w:rPr>
          <w:rFonts w:cstheme="minorHAnsi"/>
        </w:rPr>
        <w:t>ýberová</w:t>
      </w:r>
      <w:r w:rsidRPr="00101E70">
        <w:t xml:space="preserve"> komisia MAS.</w:t>
      </w:r>
    </w:p>
    <w:sectPr w:rsidR="00B41B55" w:rsidRPr="00B41B55" w:rsidSect="00041014">
      <w:headerReference w:type="first" r:id="rId9"/>
      <w:footerReference w:type="first" r:id="rId10"/>
      <w:pgSz w:w="16838" w:h="11906" w:orient="landscape"/>
      <w:pgMar w:top="720" w:right="720" w:bottom="720" w:left="720" w:header="737" w:footer="708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4B646D52" w15:done="0"/>
  <w15:commentEx w15:paraId="17F9217C" w15:done="0"/>
  <w15:commentEx w15:paraId="1F7F51E1" w15:done="0"/>
  <w15:commentEx w15:paraId="0695FB2C" w15:done="0"/>
  <w15:commentEx w15:paraId="4180CF5B" w15:done="0"/>
  <w15:commentEx w15:paraId="760B4806" w15:done="0"/>
  <w15:commentEx w15:paraId="7E7DF8D6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03BDE71" w14:textId="77777777" w:rsidR="0008105A" w:rsidRDefault="0008105A" w:rsidP="006447D5">
      <w:pPr>
        <w:spacing w:after="0" w:line="240" w:lineRule="auto"/>
      </w:pPr>
      <w:r>
        <w:separator/>
      </w:r>
    </w:p>
  </w:endnote>
  <w:endnote w:type="continuationSeparator" w:id="0">
    <w:p w14:paraId="36A8DAB4" w14:textId="77777777" w:rsidR="0008105A" w:rsidRDefault="0008105A" w:rsidP="006447D5">
      <w:pPr>
        <w:spacing w:after="0" w:line="240" w:lineRule="auto"/>
      </w:pPr>
      <w:r>
        <w:continuationSeparator/>
      </w:r>
    </w:p>
  </w:endnote>
  <w:endnote w:type="continuationNotice" w:id="1">
    <w:p w14:paraId="1CAC2B5D" w14:textId="77777777" w:rsidR="0008105A" w:rsidRDefault="0008105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FrankGotItcSCTEEBooCon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EEF84E" w14:textId="77777777" w:rsidR="00041014" w:rsidRDefault="00041014" w:rsidP="00041014">
    <w:pPr>
      <w:pStyle w:val="Pta"/>
      <w:jc w:val="right"/>
    </w:pPr>
    <w:r w:rsidRPr="00627EA3"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88960" behindDoc="0" locked="0" layoutInCell="1" allowOverlap="1" wp14:anchorId="3F47B9AF" wp14:editId="0568F237">
              <wp:simplePos x="0" y="0"/>
              <wp:positionH relativeFrom="column">
                <wp:posOffset>-4445</wp:posOffset>
              </wp:positionH>
              <wp:positionV relativeFrom="paragraph">
                <wp:posOffset>120015</wp:posOffset>
              </wp:positionV>
              <wp:extent cx="9792000" cy="41423"/>
              <wp:effectExtent l="0" t="0" r="19050" b="34925"/>
              <wp:wrapNone/>
              <wp:docPr id="13" name="Rovná spojnica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9792000" cy="41423"/>
                      </a:xfrm>
                      <a:prstGeom prst="line">
                        <a:avLst/>
                      </a:prstGeom>
                      <a:ln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</a:ln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329B003F" id="Rovná spojnica 13" o:spid="_x0000_s1026" style="position:absolute;flip:y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35pt,9.45pt" to="770.65pt,1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" strokecolor="#8496b0 [1951]" strokeweight="1.5pt">
              <v:stroke joinstyle="miter"/>
            </v:line>
          </w:pict>
        </mc:Fallback>
      </mc:AlternateContent>
    </w:r>
    <w:r>
      <w:t xml:space="preserve"> </w:t>
    </w:r>
  </w:p>
  <w:p w14:paraId="7F482C9B" w14:textId="1344DEF3" w:rsidR="00041014" w:rsidRPr="00041014" w:rsidRDefault="00041014" w:rsidP="00041014">
    <w:pPr>
      <w:pStyle w:val="Pta"/>
      <w:ind w:right="89"/>
      <w:jc w:val="right"/>
    </w:pPr>
    <w:r>
      <w:t xml:space="preserve">Strana </w:t>
    </w:r>
    <w:sdt>
      <w:sdtPr>
        <w:id w:val="1416054441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2B7011">
          <w:rPr>
            <w:noProof/>
          </w:rPr>
          <w:t>1</w:t>
        </w:r>
        <w: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FF2CBB1" w14:textId="77777777" w:rsidR="0008105A" w:rsidRDefault="0008105A" w:rsidP="006447D5">
      <w:pPr>
        <w:spacing w:after="0" w:line="240" w:lineRule="auto"/>
      </w:pPr>
      <w:r>
        <w:separator/>
      </w:r>
    </w:p>
  </w:footnote>
  <w:footnote w:type="continuationSeparator" w:id="0">
    <w:p w14:paraId="02DFE098" w14:textId="77777777" w:rsidR="0008105A" w:rsidRDefault="0008105A" w:rsidP="006447D5">
      <w:pPr>
        <w:spacing w:after="0" w:line="240" w:lineRule="auto"/>
      </w:pPr>
      <w:r>
        <w:continuationSeparator/>
      </w:r>
    </w:p>
  </w:footnote>
  <w:footnote w:type="continuationNotice" w:id="1">
    <w:p w14:paraId="65958D1A" w14:textId="77777777" w:rsidR="0008105A" w:rsidRDefault="0008105A">
      <w:pPr>
        <w:spacing w:after="0" w:line="240" w:lineRule="auto"/>
      </w:pPr>
    </w:p>
  </w:footnote>
  <w:footnote w:id="2">
    <w:p w14:paraId="014008E4" w14:textId="49D738B8" w:rsidR="00D05DD0" w:rsidRDefault="00D05DD0" w:rsidP="00D05DD0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D05DD0">
        <w:t>Za osoby zo znevýhodnených skupín sa považujú: a) občan mladší ako 26 rokov; b) občan starší ako 50 rokov; c) občan bez pravidelného príjmu; d) občan, ktorý dosiahol vzdelanie nižšie ako stredné odborné vzdelanie podľa zákona č. 245/2008 Z. z. o výchove a vzdelávaní (školský zákon); e) štátny príslušník tretej krajiny, ktorému bol udelený azyl alebo ktorému bola poskytnutá doplnková ochrana;  f) občan, ktorý žije ako osamelá dospelá osoba s jednou alebo viacerými osobami odkázanými na jeho starostlivosť alebo starajúca sa o jedno dieťa pred skončením povinnej školskej dochádzky; g) občan so zdravotným postihnutím</w:t>
      </w:r>
      <w:r w:rsidR="006379BD"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A03477" w14:textId="1ECBBC1B" w:rsidR="00E5263D" w:rsidRPr="001F013A" w:rsidRDefault="00563B2B" w:rsidP="001D5D3D">
    <w:pPr>
      <w:pStyle w:val="Hlavika"/>
      <w:rPr>
        <w:rFonts w:ascii="Arial Narrow" w:hAnsi="Arial Narrow"/>
        <w:sz w:val="20"/>
      </w:rPr>
    </w:pPr>
    <w:r w:rsidRPr="00627EA3"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86912" behindDoc="0" locked="0" layoutInCell="1" allowOverlap="1" wp14:anchorId="7447C77E" wp14:editId="4CD50244">
              <wp:simplePos x="0" y="0"/>
              <wp:positionH relativeFrom="page">
                <wp:posOffset>90805</wp:posOffset>
              </wp:positionH>
              <wp:positionV relativeFrom="paragraph">
                <wp:posOffset>-1116761</wp:posOffset>
              </wp:positionV>
              <wp:extent cx="10040620" cy="27940"/>
              <wp:effectExtent l="0" t="0" r="36830" b="29210"/>
              <wp:wrapNone/>
              <wp:docPr id="20" name="Rovná spojnica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0040620" cy="27940"/>
                      </a:xfrm>
                      <a:prstGeom prst="line">
                        <a:avLst/>
                      </a:prstGeom>
                      <a:ln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</a:ln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49C61B95" id="Rovná spojnica 20" o:spid="_x0000_s1026" style="position:absolute;z-index:251686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" from="7.15pt,-87.95pt" to="797.75pt,-8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" strokecolor="#8496b0 [1951]" strokeweight="1.5pt">
              <v:stroke joinstyle="miter"/>
              <w10:wrap anchorx="page"/>
            </v:line>
          </w:pict>
        </mc:Fallback>
      </mc:AlternateContent>
    </w:r>
    <w:r w:rsidR="00E5263D"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79744" behindDoc="1" locked="0" layoutInCell="1" allowOverlap="1" wp14:anchorId="6AE97000" wp14:editId="39DE14EE">
          <wp:simplePos x="0" y="0"/>
          <wp:positionH relativeFrom="column">
            <wp:posOffset>8059098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2" name="Obrázok 2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3D3ACF">
      <w:rPr>
        <w:noProof/>
        <w:lang w:eastAsia="sk-SK"/>
      </w:rPr>
      <w:drawing>
        <wp:anchor distT="0" distB="0" distL="114300" distR="114300" simplePos="0" relativeHeight="251691008" behindDoc="0" locked="1" layoutInCell="1" allowOverlap="1" wp14:anchorId="08FC212B" wp14:editId="76A4BFFD">
          <wp:simplePos x="0" y="0"/>
          <wp:positionH relativeFrom="column">
            <wp:posOffset>4561840</wp:posOffset>
          </wp:positionH>
          <wp:positionV relativeFrom="paragraph">
            <wp:posOffset>-179705</wp:posOffset>
          </wp:positionV>
          <wp:extent cx="1955800" cy="563880"/>
          <wp:effectExtent l="0" t="0" r="6350" b="7620"/>
          <wp:wrapNone/>
          <wp:docPr id="1" name="Grafický objekt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MIRRI_Hl papier_SK_Logo-01.svg"/>
                  <pic:cNvPicPr/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="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asvg="http://schemas.microsoft.com/office/drawing/2016/SVG/main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 r:embed="rId3"/>
                      </a:ext>
                    </a:extLst>
                  </a:blip>
                  <a:srcRect l="13000" t="29958"/>
                  <a:stretch/>
                </pic:blipFill>
                <pic:spPr bwMode="auto">
                  <a:xfrm>
                    <a:off x="0" y="0"/>
                    <a:ext cx="1955800" cy="56388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5263D"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77696" behindDoc="1" locked="0" layoutInCell="1" allowOverlap="1" wp14:anchorId="0EC3EBEE" wp14:editId="0997C776">
          <wp:simplePos x="0" y="0"/>
          <wp:positionH relativeFrom="column">
            <wp:posOffset>2434428</wp:posOffset>
          </wp:positionH>
          <wp:positionV relativeFrom="paragraph">
            <wp:posOffset>-92075</wp:posOffset>
          </wp:positionV>
          <wp:extent cx="561975" cy="471170"/>
          <wp:effectExtent l="0" t="0" r="9525" b="508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5" name="Obrázok 1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79095FBE" w14:textId="18A80B8E" w:rsidR="00E5263D" w:rsidRDefault="00E5263D" w:rsidP="001D5D3D">
    <w:pPr>
      <w:pStyle w:val="Hlavika"/>
      <w:rPr>
        <w:rFonts w:ascii="Arial Narrow" w:hAnsi="Arial Narrow" w:cs="Arial"/>
        <w:sz w:val="20"/>
      </w:rPr>
    </w:pPr>
  </w:p>
  <w:p w14:paraId="77AAE3CC" w14:textId="771BF640" w:rsidR="00E5263D" w:rsidRDefault="00E5263D" w:rsidP="001D5D3D">
    <w:pPr>
      <w:pStyle w:val="Hlavika"/>
      <w:rPr>
        <w:rFonts w:ascii="Arial Narrow" w:hAnsi="Arial Narrow" w:cs="Arial"/>
        <w:sz w:val="20"/>
      </w:rPr>
    </w:pPr>
  </w:p>
  <w:p w14:paraId="71F1F8F9" w14:textId="4BF231AF" w:rsidR="00E5263D" w:rsidRPr="001D5D3D" w:rsidRDefault="00E5263D" w:rsidP="001D5D3D">
    <w:pPr>
      <w:pStyle w:val="Hlavika"/>
      <w:tabs>
        <w:tab w:val="clear" w:pos="4680"/>
        <w:tab w:val="clear" w:pos="9360"/>
        <w:tab w:val="right" w:pos="15309"/>
      </w:tabs>
      <w:rPr>
        <w:rFonts w:ascii="Arial Narrow" w:hAnsi="Arial Narrow" w:cs="Arial"/>
      </w:rPr>
    </w:pPr>
    <w:r w:rsidRPr="00334C9E">
      <w:rPr>
        <w:rFonts w:ascii="Arial Narrow" w:hAnsi="Arial Narrow" w:cs="Arial"/>
        <w:sz w:val="20"/>
      </w:rPr>
      <w:tab/>
    </w:r>
    <w:r w:rsidRPr="00AD4FD2">
      <w:rPr>
        <w:rFonts w:ascii="Arial Narrow" w:hAnsi="Arial Narrow" w:cs="Arial"/>
        <w:sz w:val="20"/>
      </w:rPr>
      <w:t xml:space="preserve">Príloha č. </w:t>
    </w:r>
    <w:r w:rsidR="00AD4FD2" w:rsidRPr="00AD4FD2">
      <w:rPr>
        <w:rFonts w:ascii="Arial Narrow" w:hAnsi="Arial Narrow" w:cs="Arial"/>
        <w:sz w:val="20"/>
      </w:rPr>
      <w:t>4</w:t>
    </w:r>
    <w:r w:rsidRPr="00AD4FD2">
      <w:rPr>
        <w:rFonts w:ascii="Arial Narrow" w:hAnsi="Arial Narrow" w:cs="Arial"/>
        <w:sz w:val="20"/>
      </w:rPr>
      <w:t xml:space="preserve"> výzvy – Kritériá </w:t>
    </w:r>
    <w:ins w:id="31" w:author="Autor">
      <w:r w:rsidR="002B7011">
        <w:rPr>
          <w:rFonts w:ascii="Arial Narrow" w:hAnsi="Arial Narrow" w:cs="Arial"/>
          <w:sz w:val="20"/>
        </w:rPr>
        <w:t>pre</w:t>
      </w:r>
    </w:ins>
    <w:del w:id="32" w:author="Autor">
      <w:r w:rsidRPr="00AD4FD2" w:rsidDel="002B7011">
        <w:rPr>
          <w:rFonts w:ascii="Arial Narrow" w:hAnsi="Arial Narrow" w:cs="Arial"/>
          <w:sz w:val="20"/>
        </w:rPr>
        <w:delText>na</w:delText>
      </w:r>
    </w:del>
    <w:r w:rsidRPr="00AD4FD2">
      <w:rPr>
        <w:rFonts w:ascii="Arial Narrow" w:hAnsi="Arial Narrow" w:cs="Arial"/>
        <w:sz w:val="20"/>
      </w:rPr>
      <w:t xml:space="preserve"> výber projektov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51F16"/>
    <w:multiLevelType w:val="hybridMultilevel"/>
    <w:tmpl w:val="9E0A5B3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3905F8"/>
    <w:multiLevelType w:val="hybridMultilevel"/>
    <w:tmpl w:val="63587D72"/>
    <w:lvl w:ilvl="0" w:tplc="041B001B">
      <w:start w:val="1"/>
      <w:numFmt w:val="lowerRoman"/>
      <w:lvlText w:val="%1."/>
      <w:lvlJc w:val="right"/>
      <w:pPr>
        <w:ind w:left="1069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9" w:hanging="360"/>
      </w:pPr>
    </w:lvl>
    <w:lvl w:ilvl="2" w:tplc="041B001B" w:tentative="1">
      <w:start w:val="1"/>
      <w:numFmt w:val="lowerRoman"/>
      <w:lvlText w:val="%3."/>
      <w:lvlJc w:val="right"/>
      <w:pPr>
        <w:ind w:left="2509" w:hanging="180"/>
      </w:pPr>
    </w:lvl>
    <w:lvl w:ilvl="3" w:tplc="041B000F" w:tentative="1">
      <w:start w:val="1"/>
      <w:numFmt w:val="decimal"/>
      <w:lvlText w:val="%4."/>
      <w:lvlJc w:val="left"/>
      <w:pPr>
        <w:ind w:left="3229" w:hanging="360"/>
      </w:pPr>
    </w:lvl>
    <w:lvl w:ilvl="4" w:tplc="041B0019" w:tentative="1">
      <w:start w:val="1"/>
      <w:numFmt w:val="lowerLetter"/>
      <w:lvlText w:val="%5."/>
      <w:lvlJc w:val="left"/>
      <w:pPr>
        <w:ind w:left="3949" w:hanging="360"/>
      </w:pPr>
    </w:lvl>
    <w:lvl w:ilvl="5" w:tplc="041B001B" w:tentative="1">
      <w:start w:val="1"/>
      <w:numFmt w:val="lowerRoman"/>
      <w:lvlText w:val="%6."/>
      <w:lvlJc w:val="right"/>
      <w:pPr>
        <w:ind w:left="4669" w:hanging="180"/>
      </w:pPr>
    </w:lvl>
    <w:lvl w:ilvl="6" w:tplc="041B000F" w:tentative="1">
      <w:start w:val="1"/>
      <w:numFmt w:val="decimal"/>
      <w:lvlText w:val="%7."/>
      <w:lvlJc w:val="left"/>
      <w:pPr>
        <w:ind w:left="5389" w:hanging="360"/>
      </w:pPr>
    </w:lvl>
    <w:lvl w:ilvl="7" w:tplc="041B0019" w:tentative="1">
      <w:start w:val="1"/>
      <w:numFmt w:val="lowerLetter"/>
      <w:lvlText w:val="%8."/>
      <w:lvlJc w:val="left"/>
      <w:pPr>
        <w:ind w:left="6109" w:hanging="360"/>
      </w:pPr>
    </w:lvl>
    <w:lvl w:ilvl="8" w:tplc="041B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2EA4DD6"/>
    <w:multiLevelType w:val="hybridMultilevel"/>
    <w:tmpl w:val="B728EDBA"/>
    <w:lvl w:ilvl="0" w:tplc="DECE4410">
      <w:start w:val="2"/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8F7004D"/>
    <w:multiLevelType w:val="hybridMultilevel"/>
    <w:tmpl w:val="9648B76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F1059B"/>
    <w:multiLevelType w:val="hybridMultilevel"/>
    <w:tmpl w:val="5D5CEC26"/>
    <w:lvl w:ilvl="0" w:tplc="631A440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 w:hint="default"/>
      </w:rPr>
    </w:lvl>
    <w:lvl w:ilvl="1" w:tplc="F16433F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A60478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2963C8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3ECD76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C7AE62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7BE6F7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BAA2BB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21685F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1685600"/>
    <w:multiLevelType w:val="hybridMultilevel"/>
    <w:tmpl w:val="ED3A697E"/>
    <w:lvl w:ilvl="0" w:tplc="041B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230061E7"/>
    <w:multiLevelType w:val="hybridMultilevel"/>
    <w:tmpl w:val="5D3098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4D53364"/>
    <w:multiLevelType w:val="hybridMultilevel"/>
    <w:tmpl w:val="15A4733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D111746"/>
    <w:multiLevelType w:val="hybridMultilevel"/>
    <w:tmpl w:val="6BD0800C"/>
    <w:lvl w:ilvl="0" w:tplc="2B140AC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0916103"/>
    <w:multiLevelType w:val="hybridMultilevel"/>
    <w:tmpl w:val="0846C94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4542951"/>
    <w:multiLevelType w:val="hybridMultilevel"/>
    <w:tmpl w:val="80663D8A"/>
    <w:lvl w:ilvl="0" w:tplc="041B001B">
      <w:start w:val="1"/>
      <w:numFmt w:val="lowerRoman"/>
      <w:lvlText w:val="%1."/>
      <w:lvlJc w:val="righ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1">
    <w:nsid w:val="38BA7A7D"/>
    <w:multiLevelType w:val="hybridMultilevel"/>
    <w:tmpl w:val="155CBAB8"/>
    <w:lvl w:ilvl="0" w:tplc="041B000F">
      <w:start w:val="1"/>
      <w:numFmt w:val="decimal"/>
      <w:lvlText w:val="%1."/>
      <w:lvlJc w:val="left"/>
      <w:pPr>
        <w:tabs>
          <w:tab w:val="num" w:pos="2912"/>
        </w:tabs>
        <w:ind w:left="2912" w:hanging="360"/>
      </w:pPr>
    </w:lvl>
    <w:lvl w:ilvl="1" w:tplc="041B0019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12">
    <w:nsid w:val="3A8955FE"/>
    <w:multiLevelType w:val="hybridMultilevel"/>
    <w:tmpl w:val="96C21B2E"/>
    <w:lvl w:ilvl="0" w:tplc="26A04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E307663"/>
    <w:multiLevelType w:val="hybridMultilevel"/>
    <w:tmpl w:val="96C21B2E"/>
    <w:lvl w:ilvl="0" w:tplc="26A04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41063473"/>
    <w:multiLevelType w:val="hybridMultilevel"/>
    <w:tmpl w:val="C66CB02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42D3263"/>
    <w:multiLevelType w:val="hybridMultilevel"/>
    <w:tmpl w:val="5CE070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7413C95"/>
    <w:multiLevelType w:val="hybridMultilevel"/>
    <w:tmpl w:val="ABF683DE"/>
    <w:lvl w:ilvl="0" w:tplc="3FF4ED68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9CE1F74"/>
    <w:multiLevelType w:val="hybridMultilevel"/>
    <w:tmpl w:val="96C21B2E"/>
    <w:lvl w:ilvl="0" w:tplc="26A04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4CFC1511"/>
    <w:multiLevelType w:val="hybridMultilevel"/>
    <w:tmpl w:val="C352DD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12D6841"/>
    <w:multiLevelType w:val="hybridMultilevel"/>
    <w:tmpl w:val="85603720"/>
    <w:lvl w:ilvl="0" w:tplc="98EAB5D4">
      <w:start w:val="2"/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520609DC"/>
    <w:multiLevelType w:val="hybridMultilevel"/>
    <w:tmpl w:val="D3CE291E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680469B"/>
    <w:multiLevelType w:val="hybridMultilevel"/>
    <w:tmpl w:val="CE5E776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2B626FC"/>
    <w:multiLevelType w:val="hybridMultilevel"/>
    <w:tmpl w:val="29B8C7B2"/>
    <w:lvl w:ilvl="0" w:tplc="3804794A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hint="default"/>
        <w:b w:val="0"/>
        <w:color w:val="auto"/>
      </w:rPr>
    </w:lvl>
    <w:lvl w:ilvl="1" w:tplc="7012EE3A">
      <w:start w:val="1"/>
      <w:numFmt w:val="upperLetter"/>
      <w:lvlText w:val="%2.)"/>
      <w:lvlJc w:val="left"/>
      <w:pPr>
        <w:tabs>
          <w:tab w:val="num" w:pos="1070"/>
        </w:tabs>
        <w:ind w:left="1070" w:hanging="360"/>
      </w:pPr>
      <w:rPr>
        <w:rFonts w:ascii="Arial" w:eastAsia="Trebuchet MS" w:hAnsi="Arial" w:cs="Arial"/>
        <w:b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23">
    <w:nsid w:val="66977189"/>
    <w:multiLevelType w:val="hybridMultilevel"/>
    <w:tmpl w:val="EA264B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84E3A38"/>
    <w:multiLevelType w:val="hybridMultilevel"/>
    <w:tmpl w:val="88C43292"/>
    <w:lvl w:ilvl="0" w:tplc="CF884CB0">
      <w:start w:val="1"/>
      <w:numFmt w:val="bullet"/>
      <w:lvlText w:val="-"/>
      <w:lvlJc w:val="left"/>
      <w:pPr>
        <w:ind w:left="785" w:hanging="360"/>
      </w:pPr>
      <w:rPr>
        <w:rFonts w:ascii="Times New Roman" w:eastAsia="Times New Roman" w:hAnsi="Times New Roman" w:hint="default"/>
      </w:rPr>
    </w:lvl>
    <w:lvl w:ilvl="1" w:tplc="54C0BFF4">
      <w:numFmt w:val="bullet"/>
      <w:lvlText w:val="•"/>
      <w:lvlJc w:val="left"/>
      <w:pPr>
        <w:ind w:left="1850" w:hanging="705"/>
      </w:pPr>
      <w:rPr>
        <w:rFonts w:ascii="Arial" w:eastAsia="Trebuchet MS" w:hAnsi="Arial" w:cs="Arial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5">
    <w:nsid w:val="6A9E6CEF"/>
    <w:multiLevelType w:val="hybridMultilevel"/>
    <w:tmpl w:val="9A2E748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BC241E3"/>
    <w:multiLevelType w:val="hybridMultilevel"/>
    <w:tmpl w:val="D69467E2"/>
    <w:lvl w:ilvl="0" w:tplc="041B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7">
    <w:nsid w:val="7287683B"/>
    <w:multiLevelType w:val="hybridMultilevel"/>
    <w:tmpl w:val="7598D0D6"/>
    <w:lvl w:ilvl="0" w:tplc="8B608810">
      <w:start w:val="4"/>
      <w:numFmt w:val="bullet"/>
      <w:lvlText w:val="-"/>
      <w:lvlJc w:val="left"/>
      <w:pPr>
        <w:ind w:left="720" w:hanging="360"/>
      </w:pPr>
      <w:rPr>
        <w:rFonts w:ascii="Verdana" w:eastAsiaTheme="majorEastAsia" w:hAnsi="Verdana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67E2010"/>
    <w:multiLevelType w:val="hybridMultilevel"/>
    <w:tmpl w:val="A0A0949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7F42F69"/>
    <w:multiLevelType w:val="hybridMultilevel"/>
    <w:tmpl w:val="8D0ED29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95B65EA"/>
    <w:multiLevelType w:val="hybridMultilevel"/>
    <w:tmpl w:val="0C06C01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AE15589"/>
    <w:multiLevelType w:val="hybridMultilevel"/>
    <w:tmpl w:val="7AFEEAA8"/>
    <w:lvl w:ilvl="0" w:tplc="3804794A">
      <w:numFmt w:val="bullet"/>
      <w:lvlText w:val="-"/>
      <w:lvlJc w:val="left"/>
      <w:pPr>
        <w:ind w:left="1430" w:hanging="360"/>
      </w:pPr>
      <w:rPr>
        <w:rFonts w:ascii="Arial" w:eastAsia="Times New Roman" w:hAnsi="Arial" w:hint="default"/>
        <w:b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32">
    <w:nsid w:val="7DCD6A77"/>
    <w:multiLevelType w:val="hybridMultilevel"/>
    <w:tmpl w:val="27146EA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4"/>
  </w:num>
  <w:num w:numId="3">
    <w:abstractNumId w:val="0"/>
  </w:num>
  <w:num w:numId="4">
    <w:abstractNumId w:val="28"/>
  </w:num>
  <w:num w:numId="5">
    <w:abstractNumId w:val="29"/>
  </w:num>
  <w:num w:numId="6">
    <w:abstractNumId w:val="8"/>
  </w:num>
  <w:num w:numId="7">
    <w:abstractNumId w:val="26"/>
  </w:num>
  <w:num w:numId="8">
    <w:abstractNumId w:val="12"/>
  </w:num>
  <w:num w:numId="9">
    <w:abstractNumId w:val="13"/>
  </w:num>
  <w:num w:numId="10">
    <w:abstractNumId w:val="5"/>
  </w:num>
  <w:num w:numId="11">
    <w:abstractNumId w:val="17"/>
  </w:num>
  <w:num w:numId="12">
    <w:abstractNumId w:val="15"/>
  </w:num>
  <w:num w:numId="13">
    <w:abstractNumId w:val="25"/>
  </w:num>
  <w:num w:numId="14">
    <w:abstractNumId w:val="21"/>
  </w:num>
  <w:num w:numId="15">
    <w:abstractNumId w:val="14"/>
  </w:num>
  <w:num w:numId="16">
    <w:abstractNumId w:val="9"/>
  </w:num>
  <w:num w:numId="17">
    <w:abstractNumId w:val="18"/>
  </w:num>
  <w:num w:numId="18">
    <w:abstractNumId w:val="27"/>
  </w:num>
  <w:num w:numId="19">
    <w:abstractNumId w:val="23"/>
  </w:num>
  <w:num w:numId="20">
    <w:abstractNumId w:val="3"/>
  </w:num>
  <w:num w:numId="21">
    <w:abstractNumId w:val="2"/>
  </w:num>
  <w:num w:numId="22">
    <w:abstractNumId w:val="32"/>
  </w:num>
  <w:num w:numId="23">
    <w:abstractNumId w:val="7"/>
  </w:num>
  <w:num w:numId="24">
    <w:abstractNumId w:val="32"/>
  </w:num>
  <w:num w:numId="25">
    <w:abstractNumId w:val="2"/>
  </w:num>
  <w:num w:numId="26">
    <w:abstractNumId w:val="7"/>
  </w:num>
  <w:num w:numId="27">
    <w:abstractNumId w:val="6"/>
  </w:num>
  <w:num w:numId="28">
    <w:abstractNumId w:val="24"/>
  </w:num>
  <w:num w:numId="29">
    <w:abstractNumId w:val="22"/>
  </w:num>
  <w:num w:numId="30">
    <w:abstractNumId w:val="31"/>
  </w:num>
  <w:num w:numId="31">
    <w:abstractNumId w:val="11"/>
  </w:num>
  <w:num w:numId="32">
    <w:abstractNumId w:val="10"/>
  </w:num>
  <w:num w:numId="33">
    <w:abstractNumId w:val="20"/>
  </w:num>
  <w:num w:numId="34">
    <w:abstractNumId w:val="19"/>
  </w:num>
  <w:num w:numId="35">
    <w:abstractNumId w:val="30"/>
  </w:num>
  <w:num w:numId="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1A22"/>
    <w:rsid w:val="00002283"/>
    <w:rsid w:val="00005065"/>
    <w:rsid w:val="000074F8"/>
    <w:rsid w:val="000079A8"/>
    <w:rsid w:val="0001325E"/>
    <w:rsid w:val="000143D8"/>
    <w:rsid w:val="000151B6"/>
    <w:rsid w:val="0001588A"/>
    <w:rsid w:val="0001660D"/>
    <w:rsid w:val="000166D8"/>
    <w:rsid w:val="00023B1F"/>
    <w:rsid w:val="00030D71"/>
    <w:rsid w:val="00032EAB"/>
    <w:rsid w:val="00033031"/>
    <w:rsid w:val="0003655E"/>
    <w:rsid w:val="00041014"/>
    <w:rsid w:val="00041A95"/>
    <w:rsid w:val="00053DF4"/>
    <w:rsid w:val="00055A2D"/>
    <w:rsid w:val="000579E5"/>
    <w:rsid w:val="000600CF"/>
    <w:rsid w:val="0006402A"/>
    <w:rsid w:val="00066478"/>
    <w:rsid w:val="00066F7E"/>
    <w:rsid w:val="00067A71"/>
    <w:rsid w:val="00071E45"/>
    <w:rsid w:val="0007302B"/>
    <w:rsid w:val="00073386"/>
    <w:rsid w:val="00077913"/>
    <w:rsid w:val="0008016F"/>
    <w:rsid w:val="0008105A"/>
    <w:rsid w:val="0008777E"/>
    <w:rsid w:val="000944CC"/>
    <w:rsid w:val="00094552"/>
    <w:rsid w:val="000956D6"/>
    <w:rsid w:val="00097647"/>
    <w:rsid w:val="000A5118"/>
    <w:rsid w:val="000A572C"/>
    <w:rsid w:val="000A74C2"/>
    <w:rsid w:val="000B046D"/>
    <w:rsid w:val="000B1F02"/>
    <w:rsid w:val="000B2734"/>
    <w:rsid w:val="000B3549"/>
    <w:rsid w:val="000B38D8"/>
    <w:rsid w:val="000C0810"/>
    <w:rsid w:val="000C159E"/>
    <w:rsid w:val="000C3DE4"/>
    <w:rsid w:val="000D28B0"/>
    <w:rsid w:val="000E2F43"/>
    <w:rsid w:val="000E3512"/>
    <w:rsid w:val="000E47C9"/>
    <w:rsid w:val="000E4973"/>
    <w:rsid w:val="000F1331"/>
    <w:rsid w:val="000F4063"/>
    <w:rsid w:val="00101E70"/>
    <w:rsid w:val="00103508"/>
    <w:rsid w:val="00107DC2"/>
    <w:rsid w:val="00112DDE"/>
    <w:rsid w:val="00114339"/>
    <w:rsid w:val="00116456"/>
    <w:rsid w:val="00120081"/>
    <w:rsid w:val="001206CD"/>
    <w:rsid w:val="00120768"/>
    <w:rsid w:val="001266A0"/>
    <w:rsid w:val="0012785C"/>
    <w:rsid w:val="0013048D"/>
    <w:rsid w:val="0013534B"/>
    <w:rsid w:val="0013600D"/>
    <w:rsid w:val="00136D67"/>
    <w:rsid w:val="00142FD9"/>
    <w:rsid w:val="001502C2"/>
    <w:rsid w:val="00150B3D"/>
    <w:rsid w:val="00152043"/>
    <w:rsid w:val="0015422F"/>
    <w:rsid w:val="001548DC"/>
    <w:rsid w:val="00160A59"/>
    <w:rsid w:val="00170C4D"/>
    <w:rsid w:val="001714EF"/>
    <w:rsid w:val="001769BC"/>
    <w:rsid w:val="001816FF"/>
    <w:rsid w:val="00182222"/>
    <w:rsid w:val="001834B3"/>
    <w:rsid w:val="001849FE"/>
    <w:rsid w:val="0018641E"/>
    <w:rsid w:val="00186AB8"/>
    <w:rsid w:val="00187338"/>
    <w:rsid w:val="00187E8D"/>
    <w:rsid w:val="00192A08"/>
    <w:rsid w:val="001A0BEE"/>
    <w:rsid w:val="001B0EBA"/>
    <w:rsid w:val="001B0ED2"/>
    <w:rsid w:val="001B3ED7"/>
    <w:rsid w:val="001C1F44"/>
    <w:rsid w:val="001C7563"/>
    <w:rsid w:val="001D0B8B"/>
    <w:rsid w:val="001D15EF"/>
    <w:rsid w:val="001D1854"/>
    <w:rsid w:val="001D1A22"/>
    <w:rsid w:val="001D400B"/>
    <w:rsid w:val="001D5D3D"/>
    <w:rsid w:val="001E10C6"/>
    <w:rsid w:val="001E6A35"/>
    <w:rsid w:val="001F0938"/>
    <w:rsid w:val="001F618A"/>
    <w:rsid w:val="002028E6"/>
    <w:rsid w:val="00206A9C"/>
    <w:rsid w:val="00212F85"/>
    <w:rsid w:val="00214F83"/>
    <w:rsid w:val="00217790"/>
    <w:rsid w:val="00221D29"/>
    <w:rsid w:val="0022447A"/>
    <w:rsid w:val="00224938"/>
    <w:rsid w:val="00226709"/>
    <w:rsid w:val="00237713"/>
    <w:rsid w:val="00240572"/>
    <w:rsid w:val="00241F1A"/>
    <w:rsid w:val="002456FD"/>
    <w:rsid w:val="002573C6"/>
    <w:rsid w:val="00260B63"/>
    <w:rsid w:val="00262784"/>
    <w:rsid w:val="0026684D"/>
    <w:rsid w:val="00271BF5"/>
    <w:rsid w:val="002741A0"/>
    <w:rsid w:val="00275CCF"/>
    <w:rsid w:val="00281453"/>
    <w:rsid w:val="0028704D"/>
    <w:rsid w:val="002942EF"/>
    <w:rsid w:val="00295AC2"/>
    <w:rsid w:val="00295F74"/>
    <w:rsid w:val="00297E2A"/>
    <w:rsid w:val="002A0697"/>
    <w:rsid w:val="002A0F60"/>
    <w:rsid w:val="002A1BFC"/>
    <w:rsid w:val="002A2C37"/>
    <w:rsid w:val="002B3A18"/>
    <w:rsid w:val="002B4BB6"/>
    <w:rsid w:val="002B5816"/>
    <w:rsid w:val="002B5ACF"/>
    <w:rsid w:val="002B7011"/>
    <w:rsid w:val="002B7238"/>
    <w:rsid w:val="002B7D3A"/>
    <w:rsid w:val="002C06FE"/>
    <w:rsid w:val="002C1952"/>
    <w:rsid w:val="002C58C1"/>
    <w:rsid w:val="002D0E71"/>
    <w:rsid w:val="002D30EF"/>
    <w:rsid w:val="002D5412"/>
    <w:rsid w:val="002D56BC"/>
    <w:rsid w:val="002E24F1"/>
    <w:rsid w:val="002E4D51"/>
    <w:rsid w:val="002E7672"/>
    <w:rsid w:val="002F07B1"/>
    <w:rsid w:val="002F40AF"/>
    <w:rsid w:val="002F70FE"/>
    <w:rsid w:val="00300639"/>
    <w:rsid w:val="00303C57"/>
    <w:rsid w:val="00307EB6"/>
    <w:rsid w:val="0031467F"/>
    <w:rsid w:val="0031563E"/>
    <w:rsid w:val="00322B2E"/>
    <w:rsid w:val="00325032"/>
    <w:rsid w:val="003269E1"/>
    <w:rsid w:val="003320FE"/>
    <w:rsid w:val="00332619"/>
    <w:rsid w:val="003337E7"/>
    <w:rsid w:val="00333D87"/>
    <w:rsid w:val="00334C9E"/>
    <w:rsid w:val="00336872"/>
    <w:rsid w:val="00340A2A"/>
    <w:rsid w:val="0034259C"/>
    <w:rsid w:val="00343C4B"/>
    <w:rsid w:val="00347286"/>
    <w:rsid w:val="003475FF"/>
    <w:rsid w:val="00351E7A"/>
    <w:rsid w:val="00356F8A"/>
    <w:rsid w:val="003615B6"/>
    <w:rsid w:val="003627FB"/>
    <w:rsid w:val="003631E5"/>
    <w:rsid w:val="00365AF1"/>
    <w:rsid w:val="003734EE"/>
    <w:rsid w:val="003751DB"/>
    <w:rsid w:val="003761E9"/>
    <w:rsid w:val="00380C46"/>
    <w:rsid w:val="00381A09"/>
    <w:rsid w:val="0038512E"/>
    <w:rsid w:val="00386033"/>
    <w:rsid w:val="00392C0B"/>
    <w:rsid w:val="00393DD9"/>
    <w:rsid w:val="003940A4"/>
    <w:rsid w:val="003A3DF2"/>
    <w:rsid w:val="003A4666"/>
    <w:rsid w:val="003A4F25"/>
    <w:rsid w:val="003B1FA9"/>
    <w:rsid w:val="003B32AA"/>
    <w:rsid w:val="003B43CE"/>
    <w:rsid w:val="003C0029"/>
    <w:rsid w:val="003C19C2"/>
    <w:rsid w:val="003C1E0A"/>
    <w:rsid w:val="003C3AA4"/>
    <w:rsid w:val="003C4EF8"/>
    <w:rsid w:val="003C52DC"/>
    <w:rsid w:val="003C6D55"/>
    <w:rsid w:val="003C7523"/>
    <w:rsid w:val="003C7A2D"/>
    <w:rsid w:val="003D3ACF"/>
    <w:rsid w:val="003D558C"/>
    <w:rsid w:val="003D5FC2"/>
    <w:rsid w:val="003E019C"/>
    <w:rsid w:val="003E1BA7"/>
    <w:rsid w:val="003E55DE"/>
    <w:rsid w:val="003E706F"/>
    <w:rsid w:val="003F28D3"/>
    <w:rsid w:val="003F2E32"/>
    <w:rsid w:val="003F6C8E"/>
    <w:rsid w:val="003F749D"/>
    <w:rsid w:val="00401AB4"/>
    <w:rsid w:val="00404055"/>
    <w:rsid w:val="00411130"/>
    <w:rsid w:val="00412C46"/>
    <w:rsid w:val="00412FA0"/>
    <w:rsid w:val="00413E8F"/>
    <w:rsid w:val="00415A0F"/>
    <w:rsid w:val="004207A1"/>
    <w:rsid w:val="00420E07"/>
    <w:rsid w:val="004303F6"/>
    <w:rsid w:val="00430C29"/>
    <w:rsid w:val="004314A9"/>
    <w:rsid w:val="00434F9F"/>
    <w:rsid w:val="00440986"/>
    <w:rsid w:val="00442D84"/>
    <w:rsid w:val="00444C2E"/>
    <w:rsid w:val="00444FCC"/>
    <w:rsid w:val="0044548E"/>
    <w:rsid w:val="00445684"/>
    <w:rsid w:val="00445704"/>
    <w:rsid w:val="00447D47"/>
    <w:rsid w:val="00450852"/>
    <w:rsid w:val="00453E6F"/>
    <w:rsid w:val="00454BA6"/>
    <w:rsid w:val="00457071"/>
    <w:rsid w:val="00461E72"/>
    <w:rsid w:val="004627BA"/>
    <w:rsid w:val="00466BA5"/>
    <w:rsid w:val="00467B03"/>
    <w:rsid w:val="00473D27"/>
    <w:rsid w:val="00480D9F"/>
    <w:rsid w:val="0049086C"/>
    <w:rsid w:val="00492C48"/>
    <w:rsid w:val="004938B3"/>
    <w:rsid w:val="00493914"/>
    <w:rsid w:val="00495768"/>
    <w:rsid w:val="0049731C"/>
    <w:rsid w:val="004B31A8"/>
    <w:rsid w:val="004B5519"/>
    <w:rsid w:val="004B5B76"/>
    <w:rsid w:val="004B756D"/>
    <w:rsid w:val="004C2866"/>
    <w:rsid w:val="004C301F"/>
    <w:rsid w:val="004D222E"/>
    <w:rsid w:val="004D4268"/>
    <w:rsid w:val="004E0F21"/>
    <w:rsid w:val="004E27AC"/>
    <w:rsid w:val="004E4AF7"/>
    <w:rsid w:val="004E4BEF"/>
    <w:rsid w:val="004E6F28"/>
    <w:rsid w:val="004F01E2"/>
    <w:rsid w:val="004F40BE"/>
    <w:rsid w:val="004F43AF"/>
    <w:rsid w:val="004F4B9F"/>
    <w:rsid w:val="004F5BFC"/>
    <w:rsid w:val="004F7D78"/>
    <w:rsid w:val="0050633F"/>
    <w:rsid w:val="00506D00"/>
    <w:rsid w:val="0051226C"/>
    <w:rsid w:val="0051322B"/>
    <w:rsid w:val="00513688"/>
    <w:rsid w:val="0051771A"/>
    <w:rsid w:val="005210F1"/>
    <w:rsid w:val="00524762"/>
    <w:rsid w:val="005268B1"/>
    <w:rsid w:val="00527195"/>
    <w:rsid w:val="005273A4"/>
    <w:rsid w:val="00533EDA"/>
    <w:rsid w:val="00534058"/>
    <w:rsid w:val="005347BB"/>
    <w:rsid w:val="00534E85"/>
    <w:rsid w:val="005352C8"/>
    <w:rsid w:val="0054149D"/>
    <w:rsid w:val="0054484D"/>
    <w:rsid w:val="005453CA"/>
    <w:rsid w:val="00547EFD"/>
    <w:rsid w:val="0055119E"/>
    <w:rsid w:val="00555456"/>
    <w:rsid w:val="00561444"/>
    <w:rsid w:val="00563B2B"/>
    <w:rsid w:val="00563B91"/>
    <w:rsid w:val="00564DB5"/>
    <w:rsid w:val="0057380A"/>
    <w:rsid w:val="0057652E"/>
    <w:rsid w:val="00581A45"/>
    <w:rsid w:val="00581C5F"/>
    <w:rsid w:val="0059209D"/>
    <w:rsid w:val="00594B6B"/>
    <w:rsid w:val="0059573D"/>
    <w:rsid w:val="0059586E"/>
    <w:rsid w:val="00595B20"/>
    <w:rsid w:val="0059761F"/>
    <w:rsid w:val="005A234E"/>
    <w:rsid w:val="005A2A5C"/>
    <w:rsid w:val="005A66F7"/>
    <w:rsid w:val="005A6C30"/>
    <w:rsid w:val="005A6CA9"/>
    <w:rsid w:val="005B1EA3"/>
    <w:rsid w:val="005B3219"/>
    <w:rsid w:val="005B61FE"/>
    <w:rsid w:val="005B7014"/>
    <w:rsid w:val="005C0D61"/>
    <w:rsid w:val="005C1D17"/>
    <w:rsid w:val="005C706A"/>
    <w:rsid w:val="005D281E"/>
    <w:rsid w:val="005D6275"/>
    <w:rsid w:val="005E071B"/>
    <w:rsid w:val="005E5F54"/>
    <w:rsid w:val="005F092D"/>
    <w:rsid w:val="005F10A6"/>
    <w:rsid w:val="005F4266"/>
    <w:rsid w:val="00600B81"/>
    <w:rsid w:val="006051BA"/>
    <w:rsid w:val="00607288"/>
    <w:rsid w:val="00610062"/>
    <w:rsid w:val="00611A9C"/>
    <w:rsid w:val="0061310C"/>
    <w:rsid w:val="006214BC"/>
    <w:rsid w:val="0063370D"/>
    <w:rsid w:val="00633BC1"/>
    <w:rsid w:val="00634BE9"/>
    <w:rsid w:val="0063565C"/>
    <w:rsid w:val="006379BD"/>
    <w:rsid w:val="00637D4D"/>
    <w:rsid w:val="006420C2"/>
    <w:rsid w:val="00643048"/>
    <w:rsid w:val="0064304C"/>
    <w:rsid w:val="006436E8"/>
    <w:rsid w:val="006447D5"/>
    <w:rsid w:val="00656A72"/>
    <w:rsid w:val="006639C1"/>
    <w:rsid w:val="006666B3"/>
    <w:rsid w:val="006676D8"/>
    <w:rsid w:val="0067180D"/>
    <w:rsid w:val="0067272E"/>
    <w:rsid w:val="006753CF"/>
    <w:rsid w:val="00677B16"/>
    <w:rsid w:val="00681312"/>
    <w:rsid w:val="00683495"/>
    <w:rsid w:val="00683514"/>
    <w:rsid w:val="00683692"/>
    <w:rsid w:val="0068421D"/>
    <w:rsid w:val="00694A48"/>
    <w:rsid w:val="006A2590"/>
    <w:rsid w:val="006A373F"/>
    <w:rsid w:val="006A5B81"/>
    <w:rsid w:val="006B000A"/>
    <w:rsid w:val="006B396B"/>
    <w:rsid w:val="006B3FDE"/>
    <w:rsid w:val="006B53D9"/>
    <w:rsid w:val="006B58E1"/>
    <w:rsid w:val="006C0E70"/>
    <w:rsid w:val="006C2958"/>
    <w:rsid w:val="006C38A1"/>
    <w:rsid w:val="006C528B"/>
    <w:rsid w:val="006C5BBE"/>
    <w:rsid w:val="006D30E9"/>
    <w:rsid w:val="006D4CDB"/>
    <w:rsid w:val="006E19BA"/>
    <w:rsid w:val="006E2422"/>
    <w:rsid w:val="006E3736"/>
    <w:rsid w:val="006E67EF"/>
    <w:rsid w:val="006F242F"/>
    <w:rsid w:val="006F283B"/>
    <w:rsid w:val="006F6E4B"/>
    <w:rsid w:val="006F757D"/>
    <w:rsid w:val="006F7E2F"/>
    <w:rsid w:val="00715E12"/>
    <w:rsid w:val="00715F66"/>
    <w:rsid w:val="00720FFF"/>
    <w:rsid w:val="00724D81"/>
    <w:rsid w:val="007367FA"/>
    <w:rsid w:val="00736B1F"/>
    <w:rsid w:val="00737FE6"/>
    <w:rsid w:val="007422AA"/>
    <w:rsid w:val="00742E8A"/>
    <w:rsid w:val="00747198"/>
    <w:rsid w:val="0075185F"/>
    <w:rsid w:val="00755505"/>
    <w:rsid w:val="0076155E"/>
    <w:rsid w:val="00767508"/>
    <w:rsid w:val="00770176"/>
    <w:rsid w:val="00771679"/>
    <w:rsid w:val="00773281"/>
    <w:rsid w:val="00775650"/>
    <w:rsid w:val="00776E20"/>
    <w:rsid w:val="0078128F"/>
    <w:rsid w:val="00781E9F"/>
    <w:rsid w:val="00793D60"/>
    <w:rsid w:val="00794FB4"/>
    <w:rsid w:val="007953A8"/>
    <w:rsid w:val="00796DC9"/>
    <w:rsid w:val="007A21D8"/>
    <w:rsid w:val="007A3934"/>
    <w:rsid w:val="007A6B63"/>
    <w:rsid w:val="007A6E45"/>
    <w:rsid w:val="007B1085"/>
    <w:rsid w:val="007B39BB"/>
    <w:rsid w:val="007B6B36"/>
    <w:rsid w:val="007C416E"/>
    <w:rsid w:val="007D2241"/>
    <w:rsid w:val="007D2F5E"/>
    <w:rsid w:val="007D36FA"/>
    <w:rsid w:val="007D4C56"/>
    <w:rsid w:val="007D4EEE"/>
    <w:rsid w:val="007D5E49"/>
    <w:rsid w:val="007E0D53"/>
    <w:rsid w:val="007E2F96"/>
    <w:rsid w:val="007E35A8"/>
    <w:rsid w:val="007E5F48"/>
    <w:rsid w:val="007E6F49"/>
    <w:rsid w:val="007E7DF9"/>
    <w:rsid w:val="007F4600"/>
    <w:rsid w:val="007F5293"/>
    <w:rsid w:val="00805D7F"/>
    <w:rsid w:val="00815F8F"/>
    <w:rsid w:val="00816151"/>
    <w:rsid w:val="00823447"/>
    <w:rsid w:val="00823E50"/>
    <w:rsid w:val="0082565A"/>
    <w:rsid w:val="008258C4"/>
    <w:rsid w:val="00827943"/>
    <w:rsid w:val="00834FA7"/>
    <w:rsid w:val="008351C2"/>
    <w:rsid w:val="00835606"/>
    <w:rsid w:val="00836214"/>
    <w:rsid w:val="0083621D"/>
    <w:rsid w:val="008375BA"/>
    <w:rsid w:val="008410AE"/>
    <w:rsid w:val="008411C7"/>
    <w:rsid w:val="0084248B"/>
    <w:rsid w:val="0084522F"/>
    <w:rsid w:val="0084546E"/>
    <w:rsid w:val="00847FAF"/>
    <w:rsid w:val="0085134A"/>
    <w:rsid w:val="008520E6"/>
    <w:rsid w:val="008531CF"/>
    <w:rsid w:val="008544DC"/>
    <w:rsid w:val="00856918"/>
    <w:rsid w:val="00860ED1"/>
    <w:rsid w:val="00877DCB"/>
    <w:rsid w:val="00881404"/>
    <w:rsid w:val="00884B2A"/>
    <w:rsid w:val="00891FF6"/>
    <w:rsid w:val="00892C76"/>
    <w:rsid w:val="00893A30"/>
    <w:rsid w:val="008947CB"/>
    <w:rsid w:val="00894842"/>
    <w:rsid w:val="0089625B"/>
    <w:rsid w:val="008976E0"/>
    <w:rsid w:val="008A57E8"/>
    <w:rsid w:val="008A584C"/>
    <w:rsid w:val="008A61FD"/>
    <w:rsid w:val="008A7F04"/>
    <w:rsid w:val="008B08E9"/>
    <w:rsid w:val="008B1462"/>
    <w:rsid w:val="008B4A3B"/>
    <w:rsid w:val="008B4C41"/>
    <w:rsid w:val="008C045A"/>
    <w:rsid w:val="008C062F"/>
    <w:rsid w:val="008C19FA"/>
    <w:rsid w:val="008C3491"/>
    <w:rsid w:val="008D2056"/>
    <w:rsid w:val="008D2C23"/>
    <w:rsid w:val="008D6238"/>
    <w:rsid w:val="008D62B8"/>
    <w:rsid w:val="008D6DCA"/>
    <w:rsid w:val="008D71E2"/>
    <w:rsid w:val="008E0299"/>
    <w:rsid w:val="008E0E6B"/>
    <w:rsid w:val="008E28C1"/>
    <w:rsid w:val="008E5D06"/>
    <w:rsid w:val="008F1E25"/>
    <w:rsid w:val="008F2B0E"/>
    <w:rsid w:val="008F2CA3"/>
    <w:rsid w:val="008F5915"/>
    <w:rsid w:val="008F7359"/>
    <w:rsid w:val="0090089A"/>
    <w:rsid w:val="00900CE2"/>
    <w:rsid w:val="0090198D"/>
    <w:rsid w:val="00905EAD"/>
    <w:rsid w:val="009100F3"/>
    <w:rsid w:val="00912DE3"/>
    <w:rsid w:val="00917104"/>
    <w:rsid w:val="0091775B"/>
    <w:rsid w:val="009178C1"/>
    <w:rsid w:val="00923003"/>
    <w:rsid w:val="00924BBE"/>
    <w:rsid w:val="009262C3"/>
    <w:rsid w:val="00927022"/>
    <w:rsid w:val="009303EE"/>
    <w:rsid w:val="0093053A"/>
    <w:rsid w:val="00930A61"/>
    <w:rsid w:val="00930DED"/>
    <w:rsid w:val="00930E64"/>
    <w:rsid w:val="00935F63"/>
    <w:rsid w:val="009409BA"/>
    <w:rsid w:val="009436F8"/>
    <w:rsid w:val="0094486C"/>
    <w:rsid w:val="009459EB"/>
    <w:rsid w:val="009472B3"/>
    <w:rsid w:val="009539D4"/>
    <w:rsid w:val="00953BEB"/>
    <w:rsid w:val="009620CE"/>
    <w:rsid w:val="00964622"/>
    <w:rsid w:val="009662C0"/>
    <w:rsid w:val="0096686B"/>
    <w:rsid w:val="00974DED"/>
    <w:rsid w:val="00980F45"/>
    <w:rsid w:val="009838AC"/>
    <w:rsid w:val="00985A87"/>
    <w:rsid w:val="00987448"/>
    <w:rsid w:val="00992D59"/>
    <w:rsid w:val="00992DC2"/>
    <w:rsid w:val="009A31D1"/>
    <w:rsid w:val="009A41D7"/>
    <w:rsid w:val="009A4784"/>
    <w:rsid w:val="009A5285"/>
    <w:rsid w:val="009A72EF"/>
    <w:rsid w:val="009A74D4"/>
    <w:rsid w:val="009B3050"/>
    <w:rsid w:val="009B342C"/>
    <w:rsid w:val="009B348E"/>
    <w:rsid w:val="009B3553"/>
    <w:rsid w:val="009B48AD"/>
    <w:rsid w:val="009B48DE"/>
    <w:rsid w:val="009C1430"/>
    <w:rsid w:val="009C3587"/>
    <w:rsid w:val="009C4230"/>
    <w:rsid w:val="009C4807"/>
    <w:rsid w:val="009C5919"/>
    <w:rsid w:val="009C73CD"/>
    <w:rsid w:val="009D0F33"/>
    <w:rsid w:val="009D1264"/>
    <w:rsid w:val="009D3E20"/>
    <w:rsid w:val="009D712A"/>
    <w:rsid w:val="009D7170"/>
    <w:rsid w:val="009E454B"/>
    <w:rsid w:val="009E4AF7"/>
    <w:rsid w:val="009F45CB"/>
    <w:rsid w:val="009F49A6"/>
    <w:rsid w:val="009F522C"/>
    <w:rsid w:val="00A0584B"/>
    <w:rsid w:val="00A07A2E"/>
    <w:rsid w:val="00A1276E"/>
    <w:rsid w:val="00A1615E"/>
    <w:rsid w:val="00A1718E"/>
    <w:rsid w:val="00A24046"/>
    <w:rsid w:val="00A24AAB"/>
    <w:rsid w:val="00A255C3"/>
    <w:rsid w:val="00A2679A"/>
    <w:rsid w:val="00A320B8"/>
    <w:rsid w:val="00A32F68"/>
    <w:rsid w:val="00A33722"/>
    <w:rsid w:val="00A40C38"/>
    <w:rsid w:val="00A44DAE"/>
    <w:rsid w:val="00A456CB"/>
    <w:rsid w:val="00A461B3"/>
    <w:rsid w:val="00A46E2E"/>
    <w:rsid w:val="00A50292"/>
    <w:rsid w:val="00A5497F"/>
    <w:rsid w:val="00A570E9"/>
    <w:rsid w:val="00A60627"/>
    <w:rsid w:val="00A6147C"/>
    <w:rsid w:val="00A654E1"/>
    <w:rsid w:val="00A65B56"/>
    <w:rsid w:val="00A7118F"/>
    <w:rsid w:val="00A71B3C"/>
    <w:rsid w:val="00A72B82"/>
    <w:rsid w:val="00A73C36"/>
    <w:rsid w:val="00A74622"/>
    <w:rsid w:val="00A75668"/>
    <w:rsid w:val="00A76CE5"/>
    <w:rsid w:val="00A80F92"/>
    <w:rsid w:val="00A83B3E"/>
    <w:rsid w:val="00A83F0B"/>
    <w:rsid w:val="00A8557A"/>
    <w:rsid w:val="00A86CE3"/>
    <w:rsid w:val="00A92D52"/>
    <w:rsid w:val="00A94048"/>
    <w:rsid w:val="00AA489C"/>
    <w:rsid w:val="00AA7B24"/>
    <w:rsid w:val="00AA7FE2"/>
    <w:rsid w:val="00AB00D1"/>
    <w:rsid w:val="00AB1998"/>
    <w:rsid w:val="00AB3156"/>
    <w:rsid w:val="00AB37C1"/>
    <w:rsid w:val="00AB508A"/>
    <w:rsid w:val="00AB7C6D"/>
    <w:rsid w:val="00AC1F74"/>
    <w:rsid w:val="00AC6372"/>
    <w:rsid w:val="00AD086A"/>
    <w:rsid w:val="00AD1102"/>
    <w:rsid w:val="00AD1A4F"/>
    <w:rsid w:val="00AD30C0"/>
    <w:rsid w:val="00AD4FD2"/>
    <w:rsid w:val="00AD78E7"/>
    <w:rsid w:val="00AE0E4B"/>
    <w:rsid w:val="00AE14A4"/>
    <w:rsid w:val="00AE20AD"/>
    <w:rsid w:val="00AE7306"/>
    <w:rsid w:val="00AF201F"/>
    <w:rsid w:val="00AF3F35"/>
    <w:rsid w:val="00AF6C46"/>
    <w:rsid w:val="00B002CF"/>
    <w:rsid w:val="00B06AFB"/>
    <w:rsid w:val="00B1456D"/>
    <w:rsid w:val="00B253C5"/>
    <w:rsid w:val="00B27BF9"/>
    <w:rsid w:val="00B30383"/>
    <w:rsid w:val="00B34267"/>
    <w:rsid w:val="00B342A2"/>
    <w:rsid w:val="00B34901"/>
    <w:rsid w:val="00B351B9"/>
    <w:rsid w:val="00B40366"/>
    <w:rsid w:val="00B41B55"/>
    <w:rsid w:val="00B43AB5"/>
    <w:rsid w:val="00B43EB2"/>
    <w:rsid w:val="00B444EF"/>
    <w:rsid w:val="00B455BE"/>
    <w:rsid w:val="00B47DBF"/>
    <w:rsid w:val="00B509DD"/>
    <w:rsid w:val="00B5333E"/>
    <w:rsid w:val="00B54823"/>
    <w:rsid w:val="00B54913"/>
    <w:rsid w:val="00B5566B"/>
    <w:rsid w:val="00B55B1D"/>
    <w:rsid w:val="00B60AC2"/>
    <w:rsid w:val="00B6140B"/>
    <w:rsid w:val="00B646E7"/>
    <w:rsid w:val="00B64CBF"/>
    <w:rsid w:val="00B6680D"/>
    <w:rsid w:val="00B76F27"/>
    <w:rsid w:val="00B80EC5"/>
    <w:rsid w:val="00B81609"/>
    <w:rsid w:val="00B84148"/>
    <w:rsid w:val="00B8483B"/>
    <w:rsid w:val="00B8525A"/>
    <w:rsid w:val="00B863A2"/>
    <w:rsid w:val="00B86876"/>
    <w:rsid w:val="00B906A9"/>
    <w:rsid w:val="00B93C9C"/>
    <w:rsid w:val="00B94FE9"/>
    <w:rsid w:val="00B97A45"/>
    <w:rsid w:val="00B97B61"/>
    <w:rsid w:val="00BA318A"/>
    <w:rsid w:val="00BB3FA7"/>
    <w:rsid w:val="00BB5A46"/>
    <w:rsid w:val="00BB7AEE"/>
    <w:rsid w:val="00BC3D0F"/>
    <w:rsid w:val="00BD065A"/>
    <w:rsid w:val="00BD3358"/>
    <w:rsid w:val="00BD3D20"/>
    <w:rsid w:val="00BD6703"/>
    <w:rsid w:val="00BD72F7"/>
    <w:rsid w:val="00BE0ABA"/>
    <w:rsid w:val="00BE16B3"/>
    <w:rsid w:val="00BE33B7"/>
    <w:rsid w:val="00BE3E03"/>
    <w:rsid w:val="00BE48D8"/>
    <w:rsid w:val="00BE6A42"/>
    <w:rsid w:val="00BE6B85"/>
    <w:rsid w:val="00BF0A6C"/>
    <w:rsid w:val="00BF20E1"/>
    <w:rsid w:val="00C0025E"/>
    <w:rsid w:val="00C007C8"/>
    <w:rsid w:val="00C007D8"/>
    <w:rsid w:val="00C06BCB"/>
    <w:rsid w:val="00C06C02"/>
    <w:rsid w:val="00C10A0C"/>
    <w:rsid w:val="00C21708"/>
    <w:rsid w:val="00C22749"/>
    <w:rsid w:val="00C22DC0"/>
    <w:rsid w:val="00C22E7B"/>
    <w:rsid w:val="00C2398C"/>
    <w:rsid w:val="00C25E90"/>
    <w:rsid w:val="00C3135D"/>
    <w:rsid w:val="00C31AB1"/>
    <w:rsid w:val="00C31C7E"/>
    <w:rsid w:val="00C31E4F"/>
    <w:rsid w:val="00C33A08"/>
    <w:rsid w:val="00C44E4C"/>
    <w:rsid w:val="00C475EF"/>
    <w:rsid w:val="00C54052"/>
    <w:rsid w:val="00C57F12"/>
    <w:rsid w:val="00C62F6F"/>
    <w:rsid w:val="00C6785F"/>
    <w:rsid w:val="00C67A24"/>
    <w:rsid w:val="00C7089B"/>
    <w:rsid w:val="00C70E5C"/>
    <w:rsid w:val="00C70EC8"/>
    <w:rsid w:val="00C72CF8"/>
    <w:rsid w:val="00C74E0E"/>
    <w:rsid w:val="00C76B16"/>
    <w:rsid w:val="00C7787D"/>
    <w:rsid w:val="00C80F70"/>
    <w:rsid w:val="00C83F7F"/>
    <w:rsid w:val="00C9162D"/>
    <w:rsid w:val="00C95BC8"/>
    <w:rsid w:val="00CA5F8B"/>
    <w:rsid w:val="00CA69D7"/>
    <w:rsid w:val="00CB38E8"/>
    <w:rsid w:val="00CB4CDC"/>
    <w:rsid w:val="00CB6893"/>
    <w:rsid w:val="00CC0852"/>
    <w:rsid w:val="00CC24BF"/>
    <w:rsid w:val="00CC2C83"/>
    <w:rsid w:val="00CC2F1B"/>
    <w:rsid w:val="00CC4336"/>
    <w:rsid w:val="00CD5D6A"/>
    <w:rsid w:val="00CE65FF"/>
    <w:rsid w:val="00CF12B4"/>
    <w:rsid w:val="00CF1494"/>
    <w:rsid w:val="00CF2402"/>
    <w:rsid w:val="00CF4836"/>
    <w:rsid w:val="00D05B26"/>
    <w:rsid w:val="00D05DD0"/>
    <w:rsid w:val="00D06347"/>
    <w:rsid w:val="00D07E0F"/>
    <w:rsid w:val="00D1737B"/>
    <w:rsid w:val="00D2210A"/>
    <w:rsid w:val="00D30240"/>
    <w:rsid w:val="00D40CD5"/>
    <w:rsid w:val="00D43AED"/>
    <w:rsid w:val="00D46ABA"/>
    <w:rsid w:val="00D51595"/>
    <w:rsid w:val="00D51C04"/>
    <w:rsid w:val="00D54F1D"/>
    <w:rsid w:val="00D604C6"/>
    <w:rsid w:val="00D64AC5"/>
    <w:rsid w:val="00D75CB7"/>
    <w:rsid w:val="00D824E5"/>
    <w:rsid w:val="00D842CA"/>
    <w:rsid w:val="00D8637B"/>
    <w:rsid w:val="00D8753A"/>
    <w:rsid w:val="00D92987"/>
    <w:rsid w:val="00D929B7"/>
    <w:rsid w:val="00D95960"/>
    <w:rsid w:val="00D96B8F"/>
    <w:rsid w:val="00DA1A1C"/>
    <w:rsid w:val="00DA64A0"/>
    <w:rsid w:val="00DA73D0"/>
    <w:rsid w:val="00DB1549"/>
    <w:rsid w:val="00DB24DE"/>
    <w:rsid w:val="00DB363E"/>
    <w:rsid w:val="00DB3E61"/>
    <w:rsid w:val="00DC153C"/>
    <w:rsid w:val="00DD7D77"/>
    <w:rsid w:val="00DE148F"/>
    <w:rsid w:val="00DE5866"/>
    <w:rsid w:val="00DE59DF"/>
    <w:rsid w:val="00DF1CA4"/>
    <w:rsid w:val="00DF5BD9"/>
    <w:rsid w:val="00DF6D25"/>
    <w:rsid w:val="00E00957"/>
    <w:rsid w:val="00E05F86"/>
    <w:rsid w:val="00E06074"/>
    <w:rsid w:val="00E0681E"/>
    <w:rsid w:val="00E07EAA"/>
    <w:rsid w:val="00E12F9F"/>
    <w:rsid w:val="00E137A5"/>
    <w:rsid w:val="00E17B90"/>
    <w:rsid w:val="00E219AB"/>
    <w:rsid w:val="00E24E29"/>
    <w:rsid w:val="00E3096A"/>
    <w:rsid w:val="00E333D3"/>
    <w:rsid w:val="00E34ED0"/>
    <w:rsid w:val="00E41416"/>
    <w:rsid w:val="00E425C3"/>
    <w:rsid w:val="00E47D7E"/>
    <w:rsid w:val="00E5263D"/>
    <w:rsid w:val="00E55894"/>
    <w:rsid w:val="00E57C43"/>
    <w:rsid w:val="00E63409"/>
    <w:rsid w:val="00E67B49"/>
    <w:rsid w:val="00E70208"/>
    <w:rsid w:val="00E720AF"/>
    <w:rsid w:val="00E73884"/>
    <w:rsid w:val="00E779F0"/>
    <w:rsid w:val="00E820BB"/>
    <w:rsid w:val="00E85BE3"/>
    <w:rsid w:val="00E86565"/>
    <w:rsid w:val="00E87121"/>
    <w:rsid w:val="00E87576"/>
    <w:rsid w:val="00E90EF7"/>
    <w:rsid w:val="00E93F79"/>
    <w:rsid w:val="00E95D72"/>
    <w:rsid w:val="00E96199"/>
    <w:rsid w:val="00E96885"/>
    <w:rsid w:val="00E9798E"/>
    <w:rsid w:val="00EA2CDD"/>
    <w:rsid w:val="00EA3D10"/>
    <w:rsid w:val="00EA46D6"/>
    <w:rsid w:val="00EB12F3"/>
    <w:rsid w:val="00EB2D88"/>
    <w:rsid w:val="00EB3D6B"/>
    <w:rsid w:val="00EB6D7B"/>
    <w:rsid w:val="00EC75FC"/>
    <w:rsid w:val="00ED180B"/>
    <w:rsid w:val="00ED2578"/>
    <w:rsid w:val="00ED52E6"/>
    <w:rsid w:val="00EE3788"/>
    <w:rsid w:val="00EE3871"/>
    <w:rsid w:val="00EE4073"/>
    <w:rsid w:val="00EE59C7"/>
    <w:rsid w:val="00EF138B"/>
    <w:rsid w:val="00EF152F"/>
    <w:rsid w:val="00EF1D6C"/>
    <w:rsid w:val="00F01ED2"/>
    <w:rsid w:val="00F023E7"/>
    <w:rsid w:val="00F02E70"/>
    <w:rsid w:val="00F03D55"/>
    <w:rsid w:val="00F04E86"/>
    <w:rsid w:val="00F04E95"/>
    <w:rsid w:val="00F1243B"/>
    <w:rsid w:val="00F14EC2"/>
    <w:rsid w:val="00F152B3"/>
    <w:rsid w:val="00F204FC"/>
    <w:rsid w:val="00F225C5"/>
    <w:rsid w:val="00F33E82"/>
    <w:rsid w:val="00F3461A"/>
    <w:rsid w:val="00F354B5"/>
    <w:rsid w:val="00F369CC"/>
    <w:rsid w:val="00F3711D"/>
    <w:rsid w:val="00F37A96"/>
    <w:rsid w:val="00F4187A"/>
    <w:rsid w:val="00F4378A"/>
    <w:rsid w:val="00F44AD3"/>
    <w:rsid w:val="00F45DCB"/>
    <w:rsid w:val="00F46770"/>
    <w:rsid w:val="00F5190F"/>
    <w:rsid w:val="00F52522"/>
    <w:rsid w:val="00F537B9"/>
    <w:rsid w:val="00F544A6"/>
    <w:rsid w:val="00F545F9"/>
    <w:rsid w:val="00F76769"/>
    <w:rsid w:val="00F93B3F"/>
    <w:rsid w:val="00F93FD7"/>
    <w:rsid w:val="00F9562D"/>
    <w:rsid w:val="00F96569"/>
    <w:rsid w:val="00FA0D53"/>
    <w:rsid w:val="00FA416E"/>
    <w:rsid w:val="00FA447C"/>
    <w:rsid w:val="00FA47BB"/>
    <w:rsid w:val="00FA771E"/>
    <w:rsid w:val="00FB1F26"/>
    <w:rsid w:val="00FB2443"/>
    <w:rsid w:val="00FB3AAC"/>
    <w:rsid w:val="00FB42D9"/>
    <w:rsid w:val="00FB5AD5"/>
    <w:rsid w:val="00FC13C1"/>
    <w:rsid w:val="00FC2210"/>
    <w:rsid w:val="00FC4B51"/>
    <w:rsid w:val="00FC5C5B"/>
    <w:rsid w:val="00FC6EA7"/>
    <w:rsid w:val="00FC6F43"/>
    <w:rsid w:val="00FD0984"/>
    <w:rsid w:val="00FD15A8"/>
    <w:rsid w:val="00FD6B82"/>
    <w:rsid w:val="00FD73BF"/>
    <w:rsid w:val="00FE0B3F"/>
    <w:rsid w:val="00FE0EF2"/>
    <w:rsid w:val="00FE4747"/>
    <w:rsid w:val="00FF2B80"/>
    <w:rsid w:val="00FF4542"/>
    <w:rsid w:val="00FF7D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D6DE3E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uiPriority w:val="9"/>
    <w:qFormat/>
    <w:rsid w:val="002E4D5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6447D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1D1A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rsid w:val="001D1A22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Calibri" w:hAnsi="Calibri" w:cs="Calibri"/>
      <w:color w:val="000000"/>
      <w:u w:color="000000"/>
      <w:bdr w:val="nil"/>
      <w:lang w:val="en-US"/>
    </w:rPr>
  </w:style>
  <w:style w:type="paragraph" w:styleId="Zkladntext">
    <w:name w:val="Body Text"/>
    <w:basedOn w:val="Normlny"/>
    <w:link w:val="ZkladntextChar"/>
    <w:qFormat/>
    <w:rsid w:val="00C31AB1"/>
    <w:pPr>
      <w:spacing w:before="130" w:after="130" w:line="240" w:lineRule="auto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ZkladntextChar">
    <w:name w:val="Základný text Char"/>
    <w:basedOn w:val="Predvolenpsmoodseku"/>
    <w:link w:val="Zkladntext"/>
    <w:rsid w:val="00C31AB1"/>
    <w:rPr>
      <w:rFonts w:ascii="Times New Roman" w:eastAsia="Times New Roman" w:hAnsi="Times New Roman" w:cs="Times New Roman"/>
      <w:szCs w:val="20"/>
    </w:rPr>
  </w:style>
  <w:style w:type="paragraph" w:customStyle="1" w:styleId="Default">
    <w:name w:val="Default"/>
    <w:rsid w:val="009C423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Odsekzoznamu">
    <w:name w:val="List Paragraph"/>
    <w:aliases w:val="body,Odsek zoznamu2,List Paragraph,Odstavec se seznamem1"/>
    <w:basedOn w:val="Normlny"/>
    <w:link w:val="OdsekzoznamuChar"/>
    <w:uiPriority w:val="34"/>
    <w:qFormat/>
    <w:rsid w:val="006F6E4B"/>
    <w:pPr>
      <w:spacing w:after="200" w:line="276" w:lineRule="auto"/>
      <w:ind w:left="720"/>
      <w:contextualSpacing/>
    </w:pPr>
    <w:rPr>
      <w:rFonts w:asciiTheme="majorHAnsi" w:eastAsiaTheme="majorEastAsia" w:hAnsiTheme="majorHAnsi" w:cstheme="majorBidi"/>
      <w:lang w:val="en-US" w:bidi="en-US"/>
    </w:rPr>
  </w:style>
  <w:style w:type="character" w:customStyle="1" w:styleId="OdsekzoznamuChar">
    <w:name w:val="Odsek zoznamu Char"/>
    <w:aliases w:val="body Char,Odsek zoznamu2 Char,List Paragraph Char,Odstavec se seznamem1 Char"/>
    <w:link w:val="Odsekzoznamu"/>
    <w:uiPriority w:val="34"/>
    <w:qFormat/>
    <w:locked/>
    <w:rsid w:val="006F6E4B"/>
    <w:rPr>
      <w:rFonts w:asciiTheme="majorHAnsi" w:eastAsiaTheme="majorEastAsia" w:hAnsiTheme="majorHAnsi" w:cstheme="majorBidi"/>
      <w:lang w:val="en-US" w:bidi="en-US"/>
    </w:rPr>
  </w:style>
  <w:style w:type="paragraph" w:customStyle="1" w:styleId="Telo">
    <w:name w:val="Telo"/>
    <w:rsid w:val="004F40BE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Arial Unicode MS" w:hAnsi="Arial Unicode MS" w:cs="Arial Unicode MS"/>
      <w:color w:val="000000"/>
      <w:u w:color="000000"/>
      <w:bdr w:val="nil"/>
      <w:lang w:val="cs-CZ"/>
    </w:rPr>
  </w:style>
  <w:style w:type="character" w:styleId="Odkaznakomentr">
    <w:name w:val="annotation reference"/>
    <w:basedOn w:val="Predvolenpsmoodseku"/>
    <w:uiPriority w:val="99"/>
    <w:unhideWhenUsed/>
    <w:rsid w:val="004B5B7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4B5B76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4B5B76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B5B7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B5B76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B5B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B5B76"/>
    <w:rPr>
      <w:rFonts w:ascii="Segoe UI" w:hAnsi="Segoe UI" w:cs="Segoe UI"/>
      <w:sz w:val="18"/>
      <w:szCs w:val="18"/>
    </w:rPr>
  </w:style>
  <w:style w:type="character" w:customStyle="1" w:styleId="Nadpis1Char">
    <w:name w:val="Nadpis 1 Char"/>
    <w:basedOn w:val="Predvolenpsmoodseku"/>
    <w:link w:val="Nadpis1"/>
    <w:uiPriority w:val="9"/>
    <w:rsid w:val="002E4D5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xtpoznmkypodiarou">
    <w:name w:val="footnote text"/>
    <w:aliases w:val="Text poznámky pod čiarou 007,Text poznámky pod eiarou 007,_Poznámka pod čiarou,Text poznámky pod èiarou 007"/>
    <w:basedOn w:val="Normlny"/>
    <w:link w:val="TextpoznmkypodiarouChar"/>
    <w:uiPriority w:val="99"/>
    <w:semiHidden/>
    <w:rsid w:val="006447D5"/>
    <w:pPr>
      <w:spacing w:after="0" w:line="240" w:lineRule="auto"/>
    </w:pPr>
    <w:rPr>
      <w:rFonts w:ascii="Times New Roman" w:eastAsia="Times New Roman" w:hAnsi="Times New Roman" w:cs="Times New Roman"/>
      <w:sz w:val="18"/>
      <w:szCs w:val="20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"/>
    <w:basedOn w:val="Predvolenpsmoodseku"/>
    <w:link w:val="Textpoznmkypodiarou"/>
    <w:uiPriority w:val="99"/>
    <w:rsid w:val="006447D5"/>
    <w:rPr>
      <w:rFonts w:ascii="Times New Roman" w:eastAsia="Times New Roman" w:hAnsi="Times New Roman" w:cs="Times New Roman"/>
      <w:sz w:val="18"/>
      <w:szCs w:val="20"/>
    </w:rPr>
  </w:style>
  <w:style w:type="character" w:styleId="Odkaznapoznmkupodiarou">
    <w:name w:val="footnote reference"/>
    <w:aliases w:val="Footnote symbol,Footnote"/>
    <w:uiPriority w:val="99"/>
    <w:semiHidden/>
    <w:rsid w:val="006447D5"/>
    <w:rPr>
      <w:rFonts w:cs="Times New Roman"/>
      <w:vertAlign w:val="superscript"/>
    </w:rPr>
  </w:style>
  <w:style w:type="character" w:customStyle="1" w:styleId="Nadpis2Char">
    <w:name w:val="Nadpis 2 Char"/>
    <w:basedOn w:val="Predvolenpsmoodseku"/>
    <w:link w:val="Nadpis2"/>
    <w:uiPriority w:val="9"/>
    <w:rsid w:val="006447D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harCharCharCharCharCharCharCharCharCharCharCharChar">
    <w:name w:val="Char Char Char Char Char Char Char Char Char Char Char Char Char"/>
    <w:basedOn w:val="Normlny"/>
    <w:rsid w:val="00BD3D20"/>
    <w:pPr>
      <w:spacing w:line="240" w:lineRule="exact"/>
      <w:ind w:firstLine="720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tltabuky3">
    <w:name w:val="Štýl tabuľky 3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FEFFFE"/>
      <w:sz w:val="20"/>
      <w:szCs w:val="20"/>
      <w:bdr w:val="nil"/>
      <w:lang w:val="cs-CZ"/>
    </w:rPr>
  </w:style>
  <w:style w:type="paragraph" w:customStyle="1" w:styleId="tltabuky6">
    <w:name w:val="Štýl tabuľky 6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357CA2"/>
      <w:sz w:val="20"/>
      <w:szCs w:val="20"/>
      <w:bdr w:val="nil"/>
      <w:lang w:val="cs-CZ"/>
    </w:rPr>
  </w:style>
  <w:style w:type="paragraph" w:customStyle="1" w:styleId="tltabuky2">
    <w:name w:val="Štýl tabuľky 2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Helvetica" w:hAnsi="Helvetica" w:cs="Helvetica"/>
      <w:color w:val="000000"/>
      <w:sz w:val="20"/>
      <w:szCs w:val="20"/>
      <w:bdr w:val="nil"/>
      <w:lang w:val="cs-CZ"/>
    </w:rPr>
  </w:style>
  <w:style w:type="paragraph" w:customStyle="1" w:styleId="Pa1">
    <w:name w:val="Pa1"/>
    <w:basedOn w:val="Default"/>
    <w:next w:val="Default"/>
    <w:uiPriority w:val="99"/>
    <w:rsid w:val="00BA318A"/>
    <w:pPr>
      <w:spacing w:line="241" w:lineRule="atLeast"/>
    </w:pPr>
    <w:rPr>
      <w:rFonts w:ascii="FrankGotItcSCTEEBooCon" w:eastAsia="Times New Roman" w:hAnsi="FrankGotItcSCTEEBooCon" w:cs="Times New Roman"/>
      <w:color w:val="auto"/>
    </w:rPr>
  </w:style>
  <w:style w:type="paragraph" w:styleId="Normlnywebov">
    <w:name w:val="Normal (Web)"/>
    <w:basedOn w:val="Normlny"/>
    <w:uiPriority w:val="99"/>
    <w:unhideWhenUsed/>
    <w:rsid w:val="00BA31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2B4B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2B4BB6"/>
  </w:style>
  <w:style w:type="paragraph" w:styleId="Pta">
    <w:name w:val="footer"/>
    <w:basedOn w:val="Normlny"/>
    <w:link w:val="PtaChar"/>
    <w:uiPriority w:val="99"/>
    <w:unhideWhenUsed/>
    <w:rsid w:val="002B4B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2B4BB6"/>
  </w:style>
  <w:style w:type="table" w:customStyle="1" w:styleId="TableGrid1">
    <w:name w:val="Table Grid1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4">
    <w:name w:val="Table Grid4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5">
    <w:name w:val="Table Grid5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6">
    <w:name w:val="Table Grid6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7">
    <w:name w:val="Table Grid7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8">
    <w:name w:val="Table Grid8"/>
    <w:basedOn w:val="Normlnatabuka"/>
    <w:next w:val="Mriekatabuky"/>
    <w:uiPriority w:val="39"/>
    <w:rsid w:val="002B4B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9">
    <w:name w:val="Table Grid9"/>
    <w:basedOn w:val="Normlnatabuka"/>
    <w:next w:val="Mriekatabuky"/>
    <w:uiPriority w:val="39"/>
    <w:rsid w:val="002B4B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563B91"/>
    <w:pPr>
      <w:spacing w:after="0" w:line="240" w:lineRule="auto"/>
    </w:pPr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563B91"/>
    <w:rPr>
      <w:sz w:val="20"/>
      <w:szCs w:val="20"/>
    </w:rPr>
  </w:style>
  <w:style w:type="character" w:styleId="Odkaznavysvetlivku">
    <w:name w:val="endnote reference"/>
    <w:basedOn w:val="Predvolenpsmoodseku"/>
    <w:uiPriority w:val="99"/>
    <w:semiHidden/>
    <w:unhideWhenUsed/>
    <w:rsid w:val="00563B91"/>
    <w:rPr>
      <w:vertAlign w:val="superscript"/>
    </w:rPr>
  </w:style>
  <w:style w:type="character" w:styleId="Textzstupnhosymbolu">
    <w:name w:val="Placeholder Text"/>
    <w:basedOn w:val="Predvolenpsmoodseku"/>
    <w:uiPriority w:val="99"/>
    <w:semiHidden/>
    <w:rsid w:val="009662C0"/>
    <w:rPr>
      <w:color w:val="808080"/>
    </w:rPr>
  </w:style>
  <w:style w:type="paragraph" w:styleId="Revzia">
    <w:name w:val="Revision"/>
    <w:hidden/>
    <w:uiPriority w:val="99"/>
    <w:semiHidden/>
    <w:rsid w:val="00793D60"/>
    <w:pPr>
      <w:spacing w:after="0" w:line="240" w:lineRule="auto"/>
    </w:pPr>
  </w:style>
  <w:style w:type="paragraph" w:styleId="Zkladntext3">
    <w:name w:val="Body Text 3"/>
    <w:basedOn w:val="Normlny"/>
    <w:link w:val="Zkladntext3Char"/>
    <w:uiPriority w:val="99"/>
    <w:semiHidden/>
    <w:unhideWhenUsed/>
    <w:rsid w:val="00041014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uiPriority w:val="99"/>
    <w:semiHidden/>
    <w:rsid w:val="00041014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uiPriority w:val="9"/>
    <w:qFormat/>
    <w:rsid w:val="002E4D5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6447D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1D1A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rsid w:val="001D1A22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Calibri" w:hAnsi="Calibri" w:cs="Calibri"/>
      <w:color w:val="000000"/>
      <w:u w:color="000000"/>
      <w:bdr w:val="nil"/>
      <w:lang w:val="en-US"/>
    </w:rPr>
  </w:style>
  <w:style w:type="paragraph" w:styleId="Zkladntext">
    <w:name w:val="Body Text"/>
    <w:basedOn w:val="Normlny"/>
    <w:link w:val="ZkladntextChar"/>
    <w:qFormat/>
    <w:rsid w:val="00C31AB1"/>
    <w:pPr>
      <w:spacing w:before="130" w:after="130" w:line="240" w:lineRule="auto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ZkladntextChar">
    <w:name w:val="Základný text Char"/>
    <w:basedOn w:val="Predvolenpsmoodseku"/>
    <w:link w:val="Zkladntext"/>
    <w:rsid w:val="00C31AB1"/>
    <w:rPr>
      <w:rFonts w:ascii="Times New Roman" w:eastAsia="Times New Roman" w:hAnsi="Times New Roman" w:cs="Times New Roman"/>
      <w:szCs w:val="20"/>
    </w:rPr>
  </w:style>
  <w:style w:type="paragraph" w:customStyle="1" w:styleId="Default">
    <w:name w:val="Default"/>
    <w:rsid w:val="009C423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Odsekzoznamu">
    <w:name w:val="List Paragraph"/>
    <w:aliases w:val="body,Odsek zoznamu2,List Paragraph,Odstavec se seznamem1"/>
    <w:basedOn w:val="Normlny"/>
    <w:link w:val="OdsekzoznamuChar"/>
    <w:uiPriority w:val="34"/>
    <w:qFormat/>
    <w:rsid w:val="006F6E4B"/>
    <w:pPr>
      <w:spacing w:after="200" w:line="276" w:lineRule="auto"/>
      <w:ind w:left="720"/>
      <w:contextualSpacing/>
    </w:pPr>
    <w:rPr>
      <w:rFonts w:asciiTheme="majorHAnsi" w:eastAsiaTheme="majorEastAsia" w:hAnsiTheme="majorHAnsi" w:cstheme="majorBidi"/>
      <w:lang w:val="en-US" w:bidi="en-US"/>
    </w:rPr>
  </w:style>
  <w:style w:type="character" w:customStyle="1" w:styleId="OdsekzoznamuChar">
    <w:name w:val="Odsek zoznamu Char"/>
    <w:aliases w:val="body Char,Odsek zoznamu2 Char,List Paragraph Char,Odstavec se seznamem1 Char"/>
    <w:link w:val="Odsekzoznamu"/>
    <w:uiPriority w:val="34"/>
    <w:qFormat/>
    <w:locked/>
    <w:rsid w:val="006F6E4B"/>
    <w:rPr>
      <w:rFonts w:asciiTheme="majorHAnsi" w:eastAsiaTheme="majorEastAsia" w:hAnsiTheme="majorHAnsi" w:cstheme="majorBidi"/>
      <w:lang w:val="en-US" w:bidi="en-US"/>
    </w:rPr>
  </w:style>
  <w:style w:type="paragraph" w:customStyle="1" w:styleId="Telo">
    <w:name w:val="Telo"/>
    <w:rsid w:val="004F40BE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Arial Unicode MS" w:hAnsi="Arial Unicode MS" w:cs="Arial Unicode MS"/>
      <w:color w:val="000000"/>
      <w:u w:color="000000"/>
      <w:bdr w:val="nil"/>
      <w:lang w:val="cs-CZ"/>
    </w:rPr>
  </w:style>
  <w:style w:type="character" w:styleId="Odkaznakomentr">
    <w:name w:val="annotation reference"/>
    <w:basedOn w:val="Predvolenpsmoodseku"/>
    <w:uiPriority w:val="99"/>
    <w:unhideWhenUsed/>
    <w:rsid w:val="004B5B7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4B5B76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4B5B76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B5B7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B5B76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B5B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B5B76"/>
    <w:rPr>
      <w:rFonts w:ascii="Segoe UI" w:hAnsi="Segoe UI" w:cs="Segoe UI"/>
      <w:sz w:val="18"/>
      <w:szCs w:val="18"/>
    </w:rPr>
  </w:style>
  <w:style w:type="character" w:customStyle="1" w:styleId="Nadpis1Char">
    <w:name w:val="Nadpis 1 Char"/>
    <w:basedOn w:val="Predvolenpsmoodseku"/>
    <w:link w:val="Nadpis1"/>
    <w:uiPriority w:val="9"/>
    <w:rsid w:val="002E4D5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xtpoznmkypodiarou">
    <w:name w:val="footnote text"/>
    <w:aliases w:val="Text poznámky pod čiarou 007,Text poznámky pod eiarou 007,_Poznámka pod čiarou,Text poznámky pod èiarou 007"/>
    <w:basedOn w:val="Normlny"/>
    <w:link w:val="TextpoznmkypodiarouChar"/>
    <w:uiPriority w:val="99"/>
    <w:semiHidden/>
    <w:rsid w:val="006447D5"/>
    <w:pPr>
      <w:spacing w:after="0" w:line="240" w:lineRule="auto"/>
    </w:pPr>
    <w:rPr>
      <w:rFonts w:ascii="Times New Roman" w:eastAsia="Times New Roman" w:hAnsi="Times New Roman" w:cs="Times New Roman"/>
      <w:sz w:val="18"/>
      <w:szCs w:val="20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"/>
    <w:basedOn w:val="Predvolenpsmoodseku"/>
    <w:link w:val="Textpoznmkypodiarou"/>
    <w:uiPriority w:val="99"/>
    <w:rsid w:val="006447D5"/>
    <w:rPr>
      <w:rFonts w:ascii="Times New Roman" w:eastAsia="Times New Roman" w:hAnsi="Times New Roman" w:cs="Times New Roman"/>
      <w:sz w:val="18"/>
      <w:szCs w:val="20"/>
    </w:rPr>
  </w:style>
  <w:style w:type="character" w:styleId="Odkaznapoznmkupodiarou">
    <w:name w:val="footnote reference"/>
    <w:aliases w:val="Footnote symbol,Footnote"/>
    <w:uiPriority w:val="99"/>
    <w:semiHidden/>
    <w:rsid w:val="006447D5"/>
    <w:rPr>
      <w:rFonts w:cs="Times New Roman"/>
      <w:vertAlign w:val="superscript"/>
    </w:rPr>
  </w:style>
  <w:style w:type="character" w:customStyle="1" w:styleId="Nadpis2Char">
    <w:name w:val="Nadpis 2 Char"/>
    <w:basedOn w:val="Predvolenpsmoodseku"/>
    <w:link w:val="Nadpis2"/>
    <w:uiPriority w:val="9"/>
    <w:rsid w:val="006447D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harCharCharCharCharCharCharCharCharCharCharCharChar">
    <w:name w:val="Char Char Char Char Char Char Char Char Char Char Char Char Char"/>
    <w:basedOn w:val="Normlny"/>
    <w:rsid w:val="00BD3D20"/>
    <w:pPr>
      <w:spacing w:line="240" w:lineRule="exact"/>
      <w:ind w:firstLine="720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tltabuky3">
    <w:name w:val="Štýl tabuľky 3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FEFFFE"/>
      <w:sz w:val="20"/>
      <w:szCs w:val="20"/>
      <w:bdr w:val="nil"/>
      <w:lang w:val="cs-CZ"/>
    </w:rPr>
  </w:style>
  <w:style w:type="paragraph" w:customStyle="1" w:styleId="tltabuky6">
    <w:name w:val="Štýl tabuľky 6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357CA2"/>
      <w:sz w:val="20"/>
      <w:szCs w:val="20"/>
      <w:bdr w:val="nil"/>
      <w:lang w:val="cs-CZ"/>
    </w:rPr>
  </w:style>
  <w:style w:type="paragraph" w:customStyle="1" w:styleId="tltabuky2">
    <w:name w:val="Štýl tabuľky 2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Helvetica" w:hAnsi="Helvetica" w:cs="Helvetica"/>
      <w:color w:val="000000"/>
      <w:sz w:val="20"/>
      <w:szCs w:val="20"/>
      <w:bdr w:val="nil"/>
      <w:lang w:val="cs-CZ"/>
    </w:rPr>
  </w:style>
  <w:style w:type="paragraph" w:customStyle="1" w:styleId="Pa1">
    <w:name w:val="Pa1"/>
    <w:basedOn w:val="Default"/>
    <w:next w:val="Default"/>
    <w:uiPriority w:val="99"/>
    <w:rsid w:val="00BA318A"/>
    <w:pPr>
      <w:spacing w:line="241" w:lineRule="atLeast"/>
    </w:pPr>
    <w:rPr>
      <w:rFonts w:ascii="FrankGotItcSCTEEBooCon" w:eastAsia="Times New Roman" w:hAnsi="FrankGotItcSCTEEBooCon" w:cs="Times New Roman"/>
      <w:color w:val="auto"/>
    </w:rPr>
  </w:style>
  <w:style w:type="paragraph" w:styleId="Normlnywebov">
    <w:name w:val="Normal (Web)"/>
    <w:basedOn w:val="Normlny"/>
    <w:uiPriority w:val="99"/>
    <w:unhideWhenUsed/>
    <w:rsid w:val="00BA31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2B4B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2B4BB6"/>
  </w:style>
  <w:style w:type="paragraph" w:styleId="Pta">
    <w:name w:val="footer"/>
    <w:basedOn w:val="Normlny"/>
    <w:link w:val="PtaChar"/>
    <w:uiPriority w:val="99"/>
    <w:unhideWhenUsed/>
    <w:rsid w:val="002B4B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2B4BB6"/>
  </w:style>
  <w:style w:type="table" w:customStyle="1" w:styleId="TableGrid1">
    <w:name w:val="Table Grid1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4">
    <w:name w:val="Table Grid4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5">
    <w:name w:val="Table Grid5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6">
    <w:name w:val="Table Grid6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7">
    <w:name w:val="Table Grid7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8">
    <w:name w:val="Table Grid8"/>
    <w:basedOn w:val="Normlnatabuka"/>
    <w:next w:val="Mriekatabuky"/>
    <w:uiPriority w:val="39"/>
    <w:rsid w:val="002B4B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9">
    <w:name w:val="Table Grid9"/>
    <w:basedOn w:val="Normlnatabuka"/>
    <w:next w:val="Mriekatabuky"/>
    <w:uiPriority w:val="39"/>
    <w:rsid w:val="002B4B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563B91"/>
    <w:pPr>
      <w:spacing w:after="0" w:line="240" w:lineRule="auto"/>
    </w:pPr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563B91"/>
    <w:rPr>
      <w:sz w:val="20"/>
      <w:szCs w:val="20"/>
    </w:rPr>
  </w:style>
  <w:style w:type="character" w:styleId="Odkaznavysvetlivku">
    <w:name w:val="endnote reference"/>
    <w:basedOn w:val="Predvolenpsmoodseku"/>
    <w:uiPriority w:val="99"/>
    <w:semiHidden/>
    <w:unhideWhenUsed/>
    <w:rsid w:val="00563B91"/>
    <w:rPr>
      <w:vertAlign w:val="superscript"/>
    </w:rPr>
  </w:style>
  <w:style w:type="character" w:styleId="Textzstupnhosymbolu">
    <w:name w:val="Placeholder Text"/>
    <w:basedOn w:val="Predvolenpsmoodseku"/>
    <w:uiPriority w:val="99"/>
    <w:semiHidden/>
    <w:rsid w:val="009662C0"/>
    <w:rPr>
      <w:color w:val="808080"/>
    </w:rPr>
  </w:style>
  <w:style w:type="paragraph" w:styleId="Revzia">
    <w:name w:val="Revision"/>
    <w:hidden/>
    <w:uiPriority w:val="99"/>
    <w:semiHidden/>
    <w:rsid w:val="00793D60"/>
    <w:pPr>
      <w:spacing w:after="0" w:line="240" w:lineRule="auto"/>
    </w:pPr>
  </w:style>
  <w:style w:type="paragraph" w:styleId="Zkladntext3">
    <w:name w:val="Body Text 3"/>
    <w:basedOn w:val="Normlny"/>
    <w:link w:val="Zkladntext3Char"/>
    <w:uiPriority w:val="99"/>
    <w:semiHidden/>
    <w:unhideWhenUsed/>
    <w:rsid w:val="00041014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uiPriority w:val="99"/>
    <w:semiHidden/>
    <w:rsid w:val="0004101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7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1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2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0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0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0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18" Type="http://schemas.microsoft.com/office/2011/relationships/commentsExtended" Target="commentsExtended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sv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3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7B0C82C2157A4025AC791A689E07B76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D2B7753-0C75-47F7-AB43-C645F4F9119D}"/>
      </w:docPartPr>
      <w:docPartBody>
        <w:p w:rsidR="00F60CBA" w:rsidRDefault="00B20F1E" w:rsidP="00B20F1E">
          <w:pPr>
            <w:pStyle w:val="7B0C82C2157A4025AC791A689E07B76B2"/>
          </w:pPr>
          <w:r w:rsidRPr="00494B4C">
            <w:rPr>
              <w:rStyle w:val="Textzstupnhosymbolu"/>
            </w:rPr>
            <w:t>Vyberte položku.</w:t>
          </w:r>
        </w:p>
      </w:docPartBody>
    </w:docPart>
    <w:docPart>
      <w:docPartPr>
        <w:name w:val="8E1D73425043456688A237679FB86EC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3FBE7B2-7A96-4150-A00A-6286BDCC9767}"/>
      </w:docPartPr>
      <w:docPartBody>
        <w:p w:rsidR="00C777CA" w:rsidRDefault="00C53F12" w:rsidP="00C53F12">
          <w:pPr>
            <w:pStyle w:val="8E1D73425043456688A237679FB86EC9"/>
          </w:pPr>
          <w:r w:rsidRPr="00494B4C">
            <w:rPr>
              <w:rStyle w:val="Textzstupnhosymbolu"/>
            </w:rPr>
            <w:t>Vyberte položku.</w:t>
          </w:r>
        </w:p>
      </w:docPartBody>
    </w:docPart>
    <w:docPart>
      <w:docPartPr>
        <w:name w:val="B00AEFC4A2924810BD89A45E601D427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74E4724-7DC5-4610-81A8-5CBD40E69C87}"/>
      </w:docPartPr>
      <w:docPartBody>
        <w:p w:rsidR="007520B9" w:rsidRDefault="00B20F1E">
          <w:pPr>
            <w:pStyle w:val="B00AEFC4A2924810BD89A45E601D4270"/>
          </w:pPr>
          <w:r w:rsidRPr="00494B4C">
            <w:rPr>
              <w:rStyle w:val="Textzstupnhosymbolu"/>
            </w:rPr>
            <w:t>Vyberte položku.</w:t>
          </w:r>
        </w:p>
      </w:docPartBody>
    </w:docPart>
    <w:docPart>
      <w:docPartPr>
        <w:name w:val="AE60C3ECC28F46C8AAD8FF065AC19F0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00091EF-E8A3-4DD6-B902-D8E0C2600F5E}"/>
      </w:docPartPr>
      <w:docPartBody>
        <w:p w:rsidR="007520B9" w:rsidRDefault="00C53F12">
          <w:pPr>
            <w:pStyle w:val="AE60C3ECC28F46C8AAD8FF065AC19F07"/>
          </w:pPr>
          <w:r w:rsidRPr="00494B4C">
            <w:rPr>
              <w:rStyle w:val="Textzstupnhosymbolu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FrankGotItcSCTEEBooCon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74A2"/>
    <w:rsid w:val="00163B11"/>
    <w:rsid w:val="00212C3B"/>
    <w:rsid w:val="002618BE"/>
    <w:rsid w:val="004F1865"/>
    <w:rsid w:val="005A4146"/>
    <w:rsid w:val="005B24F5"/>
    <w:rsid w:val="006B3B1E"/>
    <w:rsid w:val="006C5111"/>
    <w:rsid w:val="007520B9"/>
    <w:rsid w:val="0079578D"/>
    <w:rsid w:val="007C2216"/>
    <w:rsid w:val="00A72FB5"/>
    <w:rsid w:val="00AD089D"/>
    <w:rsid w:val="00B20F1E"/>
    <w:rsid w:val="00B242E6"/>
    <w:rsid w:val="00B874A2"/>
    <w:rsid w:val="00C53F12"/>
    <w:rsid w:val="00C777CA"/>
    <w:rsid w:val="00EA7464"/>
    <w:rsid w:val="00F35B78"/>
    <w:rsid w:val="00F60CBA"/>
    <w:rsid w:val="00F739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C53F12"/>
    <w:rPr>
      <w:color w:val="808080"/>
    </w:rPr>
  </w:style>
  <w:style w:type="paragraph" w:customStyle="1" w:styleId="0502A9A0AA414DF99E140AE784156989">
    <w:name w:val="0502A9A0AA414DF99E140AE784156989"/>
    <w:rsid w:val="00B874A2"/>
  </w:style>
  <w:style w:type="paragraph" w:customStyle="1" w:styleId="D2F43B211FED45C7871FB54A930E0B8D">
    <w:name w:val="D2F43B211FED45C7871FB54A930E0B8D"/>
    <w:rsid w:val="00B874A2"/>
  </w:style>
  <w:style w:type="paragraph" w:customStyle="1" w:styleId="FE7EF19DC8584BF285CAEB0E490B412B">
    <w:name w:val="FE7EF19DC8584BF285CAEB0E490B412B"/>
    <w:rsid w:val="00B874A2"/>
  </w:style>
  <w:style w:type="paragraph" w:customStyle="1" w:styleId="7B0C82C2157A4025AC791A689E07B76B">
    <w:name w:val="7B0C82C2157A4025AC791A689E07B76B"/>
    <w:rsid w:val="005A4146"/>
  </w:style>
  <w:style w:type="paragraph" w:customStyle="1" w:styleId="268CD8453DF042EEA4744FB18D01F20F">
    <w:name w:val="268CD8453DF042EEA4744FB18D01F20F"/>
    <w:rsid w:val="005A4146"/>
  </w:style>
  <w:style w:type="paragraph" w:customStyle="1" w:styleId="A94B540BD36641169E067AB569DEF984">
    <w:name w:val="A94B540BD36641169E067AB569DEF984"/>
    <w:rsid w:val="005A4146"/>
  </w:style>
  <w:style w:type="paragraph" w:customStyle="1" w:styleId="79CFCC2CDAC1496295D2E12C859E4623">
    <w:name w:val="79CFCC2CDAC1496295D2E12C859E4623"/>
    <w:rsid w:val="005A4146"/>
  </w:style>
  <w:style w:type="paragraph" w:customStyle="1" w:styleId="3A1489F6D846449C87AFD36450872474">
    <w:name w:val="3A1489F6D846449C87AFD36450872474"/>
    <w:rsid w:val="005A4146"/>
  </w:style>
  <w:style w:type="paragraph" w:customStyle="1" w:styleId="0E4869A121A64900B1EB423B9AE94708">
    <w:name w:val="0E4869A121A64900B1EB423B9AE94708"/>
    <w:rsid w:val="005A4146"/>
  </w:style>
  <w:style w:type="paragraph" w:customStyle="1" w:styleId="572DA1377D824A99B62E847102DED519">
    <w:name w:val="572DA1377D824A99B62E847102DED519"/>
    <w:rsid w:val="00EA7464"/>
  </w:style>
  <w:style w:type="paragraph" w:customStyle="1" w:styleId="141A8516CC4B4450BE4337E5E217D76B">
    <w:name w:val="141A8516CC4B4450BE4337E5E217D76B"/>
    <w:rsid w:val="00EA7464"/>
  </w:style>
  <w:style w:type="paragraph" w:customStyle="1" w:styleId="B7A212540D384E958EF804D7271F30E8">
    <w:name w:val="B7A212540D384E958EF804D7271F30E8"/>
    <w:rsid w:val="00EA7464"/>
  </w:style>
  <w:style w:type="paragraph" w:customStyle="1" w:styleId="0502A9A0AA414DF99E140AE7841569891">
    <w:name w:val="0502A9A0AA414DF99E140AE7841569891"/>
    <w:rsid w:val="00B20F1E"/>
    <w:rPr>
      <w:rFonts w:eastAsiaTheme="minorHAnsi"/>
      <w:lang w:eastAsia="en-US"/>
    </w:rPr>
  </w:style>
  <w:style w:type="paragraph" w:customStyle="1" w:styleId="D2F43B211FED45C7871FB54A930E0B8D1">
    <w:name w:val="D2F43B211FED45C7871FB54A930E0B8D1"/>
    <w:rsid w:val="00B20F1E"/>
    <w:rPr>
      <w:rFonts w:eastAsiaTheme="minorHAnsi"/>
      <w:lang w:eastAsia="en-US"/>
    </w:rPr>
  </w:style>
  <w:style w:type="paragraph" w:customStyle="1" w:styleId="FE7EF19DC8584BF285CAEB0E490B412B1">
    <w:name w:val="FE7EF19DC8584BF285CAEB0E490B412B1"/>
    <w:rsid w:val="00B20F1E"/>
    <w:rPr>
      <w:rFonts w:eastAsiaTheme="minorHAnsi"/>
      <w:lang w:eastAsia="en-US"/>
    </w:rPr>
  </w:style>
  <w:style w:type="paragraph" w:customStyle="1" w:styleId="7B0C82C2157A4025AC791A689E07B76B1">
    <w:name w:val="7B0C82C2157A4025AC791A689E07B76B1"/>
    <w:rsid w:val="00B20F1E"/>
    <w:rPr>
      <w:rFonts w:eastAsiaTheme="minorHAnsi"/>
      <w:lang w:eastAsia="en-US"/>
    </w:rPr>
  </w:style>
  <w:style w:type="paragraph" w:customStyle="1" w:styleId="A94B540BD36641169E067AB569DEF9841">
    <w:name w:val="A94B540BD36641169E067AB569DEF9841"/>
    <w:rsid w:val="00B20F1E"/>
    <w:rPr>
      <w:rFonts w:eastAsiaTheme="minorHAnsi"/>
      <w:lang w:eastAsia="en-US"/>
    </w:rPr>
  </w:style>
  <w:style w:type="paragraph" w:customStyle="1" w:styleId="572DA1377D824A99B62E847102DED5191">
    <w:name w:val="572DA1377D824A99B62E847102DED5191"/>
    <w:rsid w:val="00B20F1E"/>
    <w:rPr>
      <w:rFonts w:eastAsiaTheme="minorHAnsi"/>
      <w:lang w:eastAsia="en-US"/>
    </w:rPr>
  </w:style>
  <w:style w:type="paragraph" w:customStyle="1" w:styleId="0502A9A0AA414DF99E140AE7841569892">
    <w:name w:val="0502A9A0AA414DF99E140AE7841569892"/>
    <w:rsid w:val="00B20F1E"/>
    <w:rPr>
      <w:rFonts w:eastAsiaTheme="minorHAnsi"/>
      <w:lang w:eastAsia="en-US"/>
    </w:rPr>
  </w:style>
  <w:style w:type="paragraph" w:customStyle="1" w:styleId="D2F43B211FED45C7871FB54A930E0B8D2">
    <w:name w:val="D2F43B211FED45C7871FB54A930E0B8D2"/>
    <w:rsid w:val="00B20F1E"/>
    <w:rPr>
      <w:rFonts w:eastAsiaTheme="minorHAnsi"/>
      <w:lang w:eastAsia="en-US"/>
    </w:rPr>
  </w:style>
  <w:style w:type="paragraph" w:customStyle="1" w:styleId="FE7EF19DC8584BF285CAEB0E490B412B2">
    <w:name w:val="FE7EF19DC8584BF285CAEB0E490B412B2"/>
    <w:rsid w:val="00B20F1E"/>
    <w:rPr>
      <w:rFonts w:eastAsiaTheme="minorHAnsi"/>
      <w:lang w:eastAsia="en-US"/>
    </w:rPr>
  </w:style>
  <w:style w:type="paragraph" w:customStyle="1" w:styleId="7B0C82C2157A4025AC791A689E07B76B2">
    <w:name w:val="7B0C82C2157A4025AC791A689E07B76B2"/>
    <w:rsid w:val="00B20F1E"/>
    <w:rPr>
      <w:rFonts w:eastAsiaTheme="minorHAnsi"/>
      <w:lang w:eastAsia="en-US"/>
    </w:rPr>
  </w:style>
  <w:style w:type="paragraph" w:customStyle="1" w:styleId="A94B540BD36641169E067AB569DEF9842">
    <w:name w:val="A94B540BD36641169E067AB569DEF9842"/>
    <w:rsid w:val="00B20F1E"/>
    <w:rPr>
      <w:rFonts w:eastAsiaTheme="minorHAnsi"/>
      <w:lang w:eastAsia="en-US"/>
    </w:rPr>
  </w:style>
  <w:style w:type="paragraph" w:customStyle="1" w:styleId="572DA1377D824A99B62E847102DED5192">
    <w:name w:val="572DA1377D824A99B62E847102DED5192"/>
    <w:rsid w:val="00B20F1E"/>
    <w:rPr>
      <w:rFonts w:eastAsiaTheme="minorHAnsi"/>
      <w:lang w:eastAsia="en-US"/>
    </w:rPr>
  </w:style>
  <w:style w:type="paragraph" w:customStyle="1" w:styleId="B7A212540D384E958EF804D7271F30E81">
    <w:name w:val="B7A212540D384E958EF804D7271F30E81"/>
    <w:rsid w:val="00B20F1E"/>
    <w:rPr>
      <w:rFonts w:eastAsiaTheme="minorHAnsi"/>
      <w:lang w:eastAsia="en-US"/>
    </w:rPr>
  </w:style>
  <w:style w:type="paragraph" w:customStyle="1" w:styleId="8E1D73425043456688A237679FB86EC9">
    <w:name w:val="8E1D73425043456688A237679FB86EC9"/>
    <w:rsid w:val="00C53F12"/>
    <w:pPr>
      <w:spacing w:after="200" w:line="276" w:lineRule="auto"/>
    </w:pPr>
  </w:style>
  <w:style w:type="paragraph" w:customStyle="1" w:styleId="11502B9DDA284F0CAE0D96CC94FF1998">
    <w:name w:val="11502B9DDA284F0CAE0D96CC94FF1998"/>
    <w:rsid w:val="00C53F12"/>
    <w:pPr>
      <w:spacing w:after="200" w:line="276" w:lineRule="auto"/>
    </w:pPr>
  </w:style>
  <w:style w:type="paragraph" w:customStyle="1" w:styleId="B00AEFC4A2924810BD89A45E601D4270">
    <w:name w:val="B00AEFC4A2924810BD89A45E601D4270"/>
  </w:style>
  <w:style w:type="paragraph" w:customStyle="1" w:styleId="AE60C3ECC28F46C8AAD8FF065AC19F07">
    <w:name w:val="AE60C3ECC28F46C8AAD8FF065AC19F07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C53F12"/>
    <w:rPr>
      <w:color w:val="808080"/>
    </w:rPr>
  </w:style>
  <w:style w:type="paragraph" w:customStyle="1" w:styleId="0502A9A0AA414DF99E140AE784156989">
    <w:name w:val="0502A9A0AA414DF99E140AE784156989"/>
    <w:rsid w:val="00B874A2"/>
  </w:style>
  <w:style w:type="paragraph" w:customStyle="1" w:styleId="D2F43B211FED45C7871FB54A930E0B8D">
    <w:name w:val="D2F43B211FED45C7871FB54A930E0B8D"/>
    <w:rsid w:val="00B874A2"/>
  </w:style>
  <w:style w:type="paragraph" w:customStyle="1" w:styleId="FE7EF19DC8584BF285CAEB0E490B412B">
    <w:name w:val="FE7EF19DC8584BF285CAEB0E490B412B"/>
    <w:rsid w:val="00B874A2"/>
  </w:style>
  <w:style w:type="paragraph" w:customStyle="1" w:styleId="7B0C82C2157A4025AC791A689E07B76B">
    <w:name w:val="7B0C82C2157A4025AC791A689E07B76B"/>
    <w:rsid w:val="005A4146"/>
  </w:style>
  <w:style w:type="paragraph" w:customStyle="1" w:styleId="268CD8453DF042EEA4744FB18D01F20F">
    <w:name w:val="268CD8453DF042EEA4744FB18D01F20F"/>
    <w:rsid w:val="005A4146"/>
  </w:style>
  <w:style w:type="paragraph" w:customStyle="1" w:styleId="A94B540BD36641169E067AB569DEF984">
    <w:name w:val="A94B540BD36641169E067AB569DEF984"/>
    <w:rsid w:val="005A4146"/>
  </w:style>
  <w:style w:type="paragraph" w:customStyle="1" w:styleId="79CFCC2CDAC1496295D2E12C859E4623">
    <w:name w:val="79CFCC2CDAC1496295D2E12C859E4623"/>
    <w:rsid w:val="005A4146"/>
  </w:style>
  <w:style w:type="paragraph" w:customStyle="1" w:styleId="3A1489F6D846449C87AFD36450872474">
    <w:name w:val="3A1489F6D846449C87AFD36450872474"/>
    <w:rsid w:val="005A4146"/>
  </w:style>
  <w:style w:type="paragraph" w:customStyle="1" w:styleId="0E4869A121A64900B1EB423B9AE94708">
    <w:name w:val="0E4869A121A64900B1EB423B9AE94708"/>
    <w:rsid w:val="005A4146"/>
  </w:style>
  <w:style w:type="paragraph" w:customStyle="1" w:styleId="572DA1377D824A99B62E847102DED519">
    <w:name w:val="572DA1377D824A99B62E847102DED519"/>
    <w:rsid w:val="00EA7464"/>
  </w:style>
  <w:style w:type="paragraph" w:customStyle="1" w:styleId="141A8516CC4B4450BE4337E5E217D76B">
    <w:name w:val="141A8516CC4B4450BE4337E5E217D76B"/>
    <w:rsid w:val="00EA7464"/>
  </w:style>
  <w:style w:type="paragraph" w:customStyle="1" w:styleId="B7A212540D384E958EF804D7271F30E8">
    <w:name w:val="B7A212540D384E958EF804D7271F30E8"/>
    <w:rsid w:val="00EA7464"/>
  </w:style>
  <w:style w:type="paragraph" w:customStyle="1" w:styleId="0502A9A0AA414DF99E140AE7841569891">
    <w:name w:val="0502A9A0AA414DF99E140AE7841569891"/>
    <w:rsid w:val="00B20F1E"/>
    <w:rPr>
      <w:rFonts w:eastAsiaTheme="minorHAnsi"/>
      <w:lang w:eastAsia="en-US"/>
    </w:rPr>
  </w:style>
  <w:style w:type="paragraph" w:customStyle="1" w:styleId="D2F43B211FED45C7871FB54A930E0B8D1">
    <w:name w:val="D2F43B211FED45C7871FB54A930E0B8D1"/>
    <w:rsid w:val="00B20F1E"/>
    <w:rPr>
      <w:rFonts w:eastAsiaTheme="minorHAnsi"/>
      <w:lang w:eastAsia="en-US"/>
    </w:rPr>
  </w:style>
  <w:style w:type="paragraph" w:customStyle="1" w:styleId="FE7EF19DC8584BF285CAEB0E490B412B1">
    <w:name w:val="FE7EF19DC8584BF285CAEB0E490B412B1"/>
    <w:rsid w:val="00B20F1E"/>
    <w:rPr>
      <w:rFonts w:eastAsiaTheme="minorHAnsi"/>
      <w:lang w:eastAsia="en-US"/>
    </w:rPr>
  </w:style>
  <w:style w:type="paragraph" w:customStyle="1" w:styleId="7B0C82C2157A4025AC791A689E07B76B1">
    <w:name w:val="7B0C82C2157A4025AC791A689E07B76B1"/>
    <w:rsid w:val="00B20F1E"/>
    <w:rPr>
      <w:rFonts w:eastAsiaTheme="minorHAnsi"/>
      <w:lang w:eastAsia="en-US"/>
    </w:rPr>
  </w:style>
  <w:style w:type="paragraph" w:customStyle="1" w:styleId="A94B540BD36641169E067AB569DEF9841">
    <w:name w:val="A94B540BD36641169E067AB569DEF9841"/>
    <w:rsid w:val="00B20F1E"/>
    <w:rPr>
      <w:rFonts w:eastAsiaTheme="minorHAnsi"/>
      <w:lang w:eastAsia="en-US"/>
    </w:rPr>
  </w:style>
  <w:style w:type="paragraph" w:customStyle="1" w:styleId="572DA1377D824A99B62E847102DED5191">
    <w:name w:val="572DA1377D824A99B62E847102DED5191"/>
    <w:rsid w:val="00B20F1E"/>
    <w:rPr>
      <w:rFonts w:eastAsiaTheme="minorHAnsi"/>
      <w:lang w:eastAsia="en-US"/>
    </w:rPr>
  </w:style>
  <w:style w:type="paragraph" w:customStyle="1" w:styleId="0502A9A0AA414DF99E140AE7841569892">
    <w:name w:val="0502A9A0AA414DF99E140AE7841569892"/>
    <w:rsid w:val="00B20F1E"/>
    <w:rPr>
      <w:rFonts w:eastAsiaTheme="minorHAnsi"/>
      <w:lang w:eastAsia="en-US"/>
    </w:rPr>
  </w:style>
  <w:style w:type="paragraph" w:customStyle="1" w:styleId="D2F43B211FED45C7871FB54A930E0B8D2">
    <w:name w:val="D2F43B211FED45C7871FB54A930E0B8D2"/>
    <w:rsid w:val="00B20F1E"/>
    <w:rPr>
      <w:rFonts w:eastAsiaTheme="minorHAnsi"/>
      <w:lang w:eastAsia="en-US"/>
    </w:rPr>
  </w:style>
  <w:style w:type="paragraph" w:customStyle="1" w:styleId="FE7EF19DC8584BF285CAEB0E490B412B2">
    <w:name w:val="FE7EF19DC8584BF285CAEB0E490B412B2"/>
    <w:rsid w:val="00B20F1E"/>
    <w:rPr>
      <w:rFonts w:eastAsiaTheme="minorHAnsi"/>
      <w:lang w:eastAsia="en-US"/>
    </w:rPr>
  </w:style>
  <w:style w:type="paragraph" w:customStyle="1" w:styleId="7B0C82C2157A4025AC791A689E07B76B2">
    <w:name w:val="7B0C82C2157A4025AC791A689E07B76B2"/>
    <w:rsid w:val="00B20F1E"/>
    <w:rPr>
      <w:rFonts w:eastAsiaTheme="minorHAnsi"/>
      <w:lang w:eastAsia="en-US"/>
    </w:rPr>
  </w:style>
  <w:style w:type="paragraph" w:customStyle="1" w:styleId="A94B540BD36641169E067AB569DEF9842">
    <w:name w:val="A94B540BD36641169E067AB569DEF9842"/>
    <w:rsid w:val="00B20F1E"/>
    <w:rPr>
      <w:rFonts w:eastAsiaTheme="minorHAnsi"/>
      <w:lang w:eastAsia="en-US"/>
    </w:rPr>
  </w:style>
  <w:style w:type="paragraph" w:customStyle="1" w:styleId="572DA1377D824A99B62E847102DED5192">
    <w:name w:val="572DA1377D824A99B62E847102DED5192"/>
    <w:rsid w:val="00B20F1E"/>
    <w:rPr>
      <w:rFonts w:eastAsiaTheme="minorHAnsi"/>
      <w:lang w:eastAsia="en-US"/>
    </w:rPr>
  </w:style>
  <w:style w:type="paragraph" w:customStyle="1" w:styleId="B7A212540D384E958EF804D7271F30E81">
    <w:name w:val="B7A212540D384E958EF804D7271F30E81"/>
    <w:rsid w:val="00B20F1E"/>
    <w:rPr>
      <w:rFonts w:eastAsiaTheme="minorHAnsi"/>
      <w:lang w:eastAsia="en-US"/>
    </w:rPr>
  </w:style>
  <w:style w:type="paragraph" w:customStyle="1" w:styleId="8E1D73425043456688A237679FB86EC9">
    <w:name w:val="8E1D73425043456688A237679FB86EC9"/>
    <w:rsid w:val="00C53F12"/>
    <w:pPr>
      <w:spacing w:after="200" w:line="276" w:lineRule="auto"/>
    </w:pPr>
  </w:style>
  <w:style w:type="paragraph" w:customStyle="1" w:styleId="11502B9DDA284F0CAE0D96CC94FF1998">
    <w:name w:val="11502B9DDA284F0CAE0D96CC94FF1998"/>
    <w:rsid w:val="00C53F12"/>
    <w:pPr>
      <w:spacing w:after="200" w:line="276" w:lineRule="auto"/>
    </w:pPr>
  </w:style>
  <w:style w:type="paragraph" w:customStyle="1" w:styleId="B00AEFC4A2924810BD89A45E601D4270">
    <w:name w:val="B00AEFC4A2924810BD89A45E601D4270"/>
  </w:style>
  <w:style w:type="paragraph" w:customStyle="1" w:styleId="AE60C3ECC28F46C8AAD8FF065AC19F07">
    <w:name w:val="AE60C3ECC28F46C8AAD8FF065AC19F0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7FDA97-7125-45BE-ACD1-F53A1610B2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1670</Words>
  <Characters>9525</Characters>
  <Application>Microsoft Office Word</Application>
  <DocSecurity>0</DocSecurity>
  <Lines>79</Lines>
  <Paragraphs>22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2020-01-28T15:03:00Z</dcterms:created>
  <dcterms:modified xsi:type="dcterms:W3CDTF">2021-02-19T11:59:00Z</dcterms:modified>
</cp:coreProperties>
</file>