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DC0AD9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DC0AD9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DC0AD9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DC0AD9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DC0AD9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DC0AD9" w14:paraId="2833732E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34C9E" w:rsidRPr="00DC0AD9" w14:paraId="378F3D0C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DC0AD9" w:rsidRDefault="00334C9E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34C9E" w:rsidRPr="00DC0AD9" w14:paraId="6D89574A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DC0AD9" w:rsidRDefault="00334C9E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DC0AD9" w:rsidRDefault="00334C9E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="00563B2B" w:rsidRPr="00DC0AD9">
              <w:tab/>
            </w:r>
          </w:p>
        </w:tc>
      </w:tr>
      <w:tr w:rsidR="00AD4FD2" w:rsidRPr="00DC0AD9" w14:paraId="2CF50C3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DC0AD9" w:rsidRDefault="00B058CD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DC0AD9" w14:paraId="46393496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DC0AD9" w:rsidRDefault="00547EFD" w:rsidP="002C73D8">
            <w:pPr>
              <w:spacing w:before="120" w:after="120"/>
            </w:pPr>
            <w:r w:rsidRPr="00DC0AD9">
              <w:t xml:space="preserve">Miestna akčná skupina </w:t>
            </w:r>
            <w:r w:rsidR="00005065" w:rsidRPr="00DC0AD9">
              <w:t>ROŇAVA, o.z.</w:t>
            </w:r>
          </w:p>
        </w:tc>
      </w:tr>
      <w:tr w:rsidR="00AD4FD2" w:rsidRPr="00DC0AD9" w14:paraId="5F2CF32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40638E86" w:rsidR="00AD4FD2" w:rsidRPr="00DC0AD9" w:rsidRDefault="00AD4FD2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570782FF" w:rsidR="00AD4FD2" w:rsidRPr="00DC0AD9" w:rsidRDefault="00B058CD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4A0C9BDF" w14:textId="77777777" w:rsidR="00334C9E" w:rsidRPr="00DC0AD9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DC0AD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DC0AD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DC0AD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DC0AD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DC0AD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DC0AD9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DC0AD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DC0AD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DC0AD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DC0AD9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DC0AD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DC0AD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DC0AD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DC0AD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C0AD9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C0AD9" w:rsidRDefault="00CC0852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DC0AD9" w14:paraId="45EF9B2C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C0AD9" w:rsidRDefault="00CC0852" w:rsidP="00DC0AD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DC0AD9" w14:paraId="4B2CF63C" w14:textId="77777777" w:rsidTr="00DC0AD9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5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7F68EA48" w:rsidR="00C007C8" w:rsidRPr="00DC0AD9" w:rsidRDefault="00C007C8" w:rsidP="00DC0AD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DC0AD9" w14:paraId="5B409EB6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DC0AD9" w14:paraId="4E6CCC5F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6F0BC9F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štyri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DC0AD9" w14:paraId="39585E9F" w14:textId="77777777" w:rsidTr="00DC0AD9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DC0AD9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71AAD358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0AD9" w:rsidRPr="00DC0AD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3403B733" w:rsidR="00C007C8" w:rsidRPr="00DC0AD9" w:rsidRDefault="00C007C8" w:rsidP="00DC0AD9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0A60A5CE" w14:textId="77777777" w:rsidTr="00DC0AD9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DC0AD9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DC0AD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DC0AD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2B7F2C82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DC0AD9" w14:paraId="09D2441C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2414A2C8" w:rsidR="00C007C8" w:rsidRPr="00DC0AD9" w:rsidRDefault="00EB2D8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DC0AD9" w14:paraId="16904609" w14:textId="77777777" w:rsidTr="00DC0AD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DC0AD9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8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DC0AD9" w:rsidRDefault="000C3DE4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DC0AD9" w14:paraId="1A3E0F9F" w14:textId="77777777" w:rsidTr="00DC0AD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DC0AD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DC0AD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9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DC0AD9" w:rsidRDefault="00C007C8" w:rsidP="00DC0AD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DC0AD9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DC0AD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DC0AD9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DC0AD9" w:rsidRDefault="00C007C8" w:rsidP="00DC0AD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DC0AD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DC0AD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DC0AD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DC0AD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DC0AD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10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DC0AD9" w:rsidRDefault="00C007C8" w:rsidP="00DC0AD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DC0AD9" w:rsidRDefault="00C007C8" w:rsidP="00DC0AD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DC0AD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DC0AD9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DC0AD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DC0AD9" w:rsidRDefault="000C3DE4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11</w:t>
            </w:r>
            <w:r w:rsidR="00C007C8"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77777777" w:rsidR="00EB2D8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031A98D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DC0AD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DC0AD9" w:rsidRDefault="00C007C8" w:rsidP="00DC0AD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DC0AD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DC0AD9">
              <w:rPr>
                <w:rFonts w:asciiTheme="minorHAnsi" w:hAnsiTheme="minorHAnsi" w:cstheme="minorHAnsi"/>
              </w:rPr>
              <w:t>2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3BD98EC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DC0AD9" w:rsidRDefault="00C007C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DC0AD9" w:rsidRDefault="00EB2D88" w:rsidP="00DC0AD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960EADF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ins w:id="1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2" w:author="Autor">
              <w:r w:rsidR="00C007C8" w:rsidRPr="00DC0AD9" w:rsidDel="003560C0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DC0AD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0D695B3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ins w:id="3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4" w:author="Autor">
              <w:r w:rsidR="00C007C8" w:rsidRPr="00DC0AD9" w:rsidDel="003560C0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DC0AD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1C44AC6C" w:rsidR="00C007C8" w:rsidRPr="00DC0AD9" w:rsidRDefault="003560C0" w:rsidP="003560C0">
            <w:pPr>
              <w:jc w:val="center"/>
              <w:rPr>
                <w:rFonts w:asciiTheme="minorHAnsi" w:hAnsiTheme="minorHAnsi" w:cstheme="minorHAnsi"/>
              </w:rPr>
            </w:pPr>
            <w:ins w:id="5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6" w:author="Autor">
              <w:r w:rsidR="00C007C8" w:rsidRPr="00DC0AD9" w:rsidDel="003560C0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DC0AD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DC0AD9" w:rsidRDefault="00C007C8" w:rsidP="000C3DE4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hAnsiTheme="minorHAnsi" w:cstheme="minorHAnsi"/>
              </w:rPr>
              <w:t>1</w:t>
            </w:r>
            <w:r w:rsidR="000C3DE4" w:rsidRPr="00DC0AD9">
              <w:rPr>
                <w:rFonts w:asciiTheme="minorHAnsi" w:hAnsiTheme="minorHAnsi" w:cstheme="minorHAnsi"/>
              </w:rPr>
              <w:t>3</w:t>
            </w:r>
            <w:r w:rsidRPr="00DC0AD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DC0AD9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DC0AD9" w:rsidRDefault="00C007C8" w:rsidP="00DC0AD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DC0AD9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66DF1563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17445AEC" w:rsidR="00C007C8" w:rsidRPr="00DC0AD9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DC0AD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DC0AD9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DC0AD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3460CF0D" w:rsidR="00C007C8" w:rsidRPr="00DC0AD9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DC0AD9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 w:rsidRPr="00DC0AD9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DC0AD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DC0AD9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DC0AD9" w:rsidRDefault="00AD4FD2">
      <w:pPr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DC0AD9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DC0AD9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DC0AD9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72D2E422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7" w:author="Autor">
              <w:r>
                <w:rPr>
                  <w:rFonts w:asciiTheme="minorHAnsi" w:hAnsiTheme="minorHAnsi" w:cs="Arial"/>
                  <w:color w:val="000000" w:themeColor="text1"/>
                </w:rPr>
                <w:t>0 - 2</w:t>
              </w:r>
            </w:ins>
            <w:del w:id="8" w:author="Autor"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030D71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DC0AD9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DC0AD9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E890E23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9" w:author="Autor">
              <w:r>
                <w:rPr>
                  <w:rFonts w:asciiTheme="minorHAnsi" w:hAnsiTheme="minorHAnsi" w:cs="Arial"/>
                  <w:color w:val="000000" w:themeColor="text1"/>
                </w:rPr>
                <w:t>0 - 4</w:t>
              </w:r>
            </w:ins>
            <w:del w:id="10" w:author="Autor"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030D71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030D71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2;</w:delText>
              </w:r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4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DC0AD9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DC0AD9" w:rsidRDefault="00C007C8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3AEACEC6" w:rsidR="00C007C8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1" w:author="Autor">
              <w:r>
                <w:rPr>
                  <w:rFonts w:asciiTheme="minorHAnsi" w:hAnsiTheme="minorHAnsi" w:cs="Arial"/>
                  <w:color w:val="000000" w:themeColor="text1"/>
                </w:rPr>
                <w:t>0 - 2</w:t>
              </w:r>
            </w:ins>
            <w:del w:id="12" w:author="Autor"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030D71" w:rsidRPr="00DC0AD9" w:rsidDel="003560C0">
                <w:rPr>
                  <w:rFonts w:asciiTheme="minorHAnsi" w:hAnsiTheme="minorHAnsi" w:cs="Arial"/>
                  <w:color w:val="000000" w:themeColor="text1"/>
                  <w:lang w:val="en-US"/>
                </w:rPr>
                <w:delText>;</w:delText>
              </w:r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DC0AD9" w:rsidRDefault="005352C8" w:rsidP="00D114FB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DC0AD9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DC0AD9" w:rsidRDefault="005A66F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DF40363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3" w:author="Autor">
              <w:r>
                <w:rPr>
                  <w:rFonts w:asciiTheme="minorHAnsi" w:hAnsiTheme="minorHAnsi" w:cs="Arial"/>
                  <w:color w:val="000000" w:themeColor="text1"/>
                </w:rPr>
                <w:t>0 - 2</w:t>
              </w:r>
            </w:ins>
            <w:del w:id="14" w:author="Autor"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5352C8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5A66F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DC0AD9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DC0AD9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DC0AD9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DC0AD9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C72CFC0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5" w:author="Autor">
              <w:r>
                <w:rPr>
                  <w:rFonts w:asciiTheme="minorHAnsi" w:hAnsiTheme="minorHAnsi" w:cs="Arial"/>
                  <w:color w:val="000000" w:themeColor="text1"/>
                </w:rPr>
                <w:t>0 - 2</w:t>
              </w:r>
            </w:ins>
            <w:del w:id="16" w:author="Autor">
              <w:r w:rsidR="00E0095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5352C8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E0095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2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DC0AD9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DC0AD9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12BAE16" w:rsidR="009459EB" w:rsidRPr="00DC0AD9" w:rsidRDefault="003560C0" w:rsidP="003560C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7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18" w:author="Autor">
              <w:r w:rsidR="00E0095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5352C8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E0095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5352C8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4;</w:delText>
              </w:r>
              <w:r w:rsidR="00E00957" w:rsidRPr="00DC0AD9" w:rsidDel="003560C0">
                <w:rPr>
                  <w:rFonts w:asciiTheme="minorHAnsi" w:hAnsiTheme="minorHAnsi" w:cs="Arial"/>
                  <w:color w:val="000000" w:themeColor="text1"/>
                </w:rPr>
                <w:delText xml:space="preserve">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B819A2A" w:rsidR="009459EB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9" w:author="Autor">
              <w:r w:rsidRPr="00DC0AD9" w:rsidDel="003560C0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20" w:author="Autor">
              <w:r w:rsidR="003560C0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DC0AD9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DC0AD9" w:rsidRDefault="00E00957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DC0AD9" w:rsidRDefault="00E00957" w:rsidP="00DC0AD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DC0AD9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DC0AD9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DC0AD9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DC0AD9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DC0AD9" w:rsidRDefault="005352C8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DC0AD9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6F24279" w:rsidR="009459EB" w:rsidRPr="00DC0AD9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21" w:author="Autor">
              <w:r w:rsidRPr="00DC0AD9" w:rsidDel="003560C0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22" w:author="Autor">
              <w:r w:rsidR="003560C0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DC0AD9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67D21A46" w:rsidR="00B41B55" w:rsidRPr="00DC0AD9" w:rsidRDefault="00B41B55" w:rsidP="00DC0AD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DC0AD9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532DA17F" w:rsidR="00B41B55" w:rsidRPr="00DC0AD9" w:rsidRDefault="003560C0" w:rsidP="003560C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3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15</w:t>
              </w:r>
            </w:ins>
            <w:del w:id="24" w:author="Autor">
              <w:r w:rsidR="009B342C" w:rsidRPr="00DC0AD9" w:rsidDel="003560C0">
                <w:rPr>
                  <w:rFonts w:asciiTheme="minorHAnsi" w:hAnsiTheme="minorHAnsi" w:cs="Arial"/>
                  <w:b/>
                  <w:color w:val="000000" w:themeColor="text1"/>
                </w:rPr>
                <w:delText>20</w:delText>
              </w:r>
            </w:del>
          </w:p>
        </w:tc>
      </w:tr>
    </w:tbl>
    <w:p w14:paraId="72BD3923" w14:textId="77777777" w:rsidR="00E81777" w:rsidRDefault="00E81777" w:rsidP="009459EB">
      <w:pPr>
        <w:spacing w:after="120"/>
        <w:jc w:val="both"/>
        <w:outlineLvl w:val="0"/>
        <w:rPr>
          <w:ins w:id="25" w:author="Autor"/>
          <w:rFonts w:cs="Arial"/>
          <w:b/>
          <w:color w:val="000000" w:themeColor="text1"/>
        </w:rPr>
      </w:pPr>
    </w:p>
    <w:p w14:paraId="438B6659" w14:textId="77777777" w:rsidR="009459EB" w:rsidRPr="00DC0AD9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A87E578" w:rsidR="00340A2A" w:rsidRPr="00DC0AD9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DC0AD9">
        <w:rPr>
          <w:rFonts w:cs="Arial"/>
          <w:b/>
          <w:color w:val="000000" w:themeColor="text1"/>
        </w:rPr>
        <w:t>Bodové kritériá musia byť splnené na minimálne 60%</w:t>
      </w:r>
      <w:r w:rsidR="003A3DF2" w:rsidRPr="00DC0AD9">
        <w:rPr>
          <w:rFonts w:cs="Arial"/>
          <w:b/>
          <w:color w:val="000000" w:themeColor="text1"/>
        </w:rPr>
        <w:t xml:space="preserve">, t.j. ŽoPr musí získať minimálne </w:t>
      </w:r>
      <w:ins w:id="26" w:author="Autor">
        <w:r w:rsidR="003560C0">
          <w:rPr>
            <w:rFonts w:cs="Arial"/>
            <w:b/>
            <w:color w:val="000000" w:themeColor="text1"/>
          </w:rPr>
          <w:t>9</w:t>
        </w:r>
      </w:ins>
      <w:del w:id="27" w:author="Autor">
        <w:r w:rsidR="00E00957" w:rsidRPr="00DC0AD9" w:rsidDel="003560C0">
          <w:rPr>
            <w:rFonts w:cs="Arial"/>
            <w:b/>
            <w:color w:val="000000" w:themeColor="text1"/>
          </w:rPr>
          <w:delText>1</w:delText>
        </w:r>
        <w:r w:rsidR="009B342C" w:rsidRPr="00DC0AD9" w:rsidDel="003560C0">
          <w:rPr>
            <w:rFonts w:cs="Arial"/>
            <w:b/>
            <w:color w:val="000000" w:themeColor="text1"/>
          </w:rPr>
          <w:delText>2</w:delText>
        </w:r>
      </w:del>
      <w:r w:rsidR="003A3DF2" w:rsidRPr="00DC0AD9">
        <w:rPr>
          <w:rFonts w:cs="Arial"/>
          <w:b/>
          <w:color w:val="000000" w:themeColor="text1"/>
        </w:rPr>
        <w:t xml:space="preserve"> bodov</w:t>
      </w:r>
      <w:r w:rsidRPr="00DC0AD9">
        <w:rPr>
          <w:rFonts w:cs="Arial"/>
          <w:b/>
          <w:color w:val="000000" w:themeColor="text1"/>
        </w:rPr>
        <w:t>.</w:t>
      </w:r>
    </w:p>
    <w:p w14:paraId="01462F66" w14:textId="37B731CB" w:rsidR="00AD4FD2" w:rsidRPr="00DC0AD9" w:rsidRDefault="00AD4FD2">
      <w:pPr>
        <w:rPr>
          <w:rFonts w:cs="Arial"/>
          <w:color w:val="000000" w:themeColor="text1"/>
        </w:rPr>
      </w:pPr>
      <w:r w:rsidRPr="00DC0AD9">
        <w:rPr>
          <w:rFonts w:cs="Arial"/>
          <w:color w:val="000000" w:themeColor="text1"/>
        </w:rPr>
        <w:br w:type="page"/>
      </w:r>
    </w:p>
    <w:p w14:paraId="4724A012" w14:textId="77777777" w:rsidR="003A4F25" w:rsidRPr="00DC0AD9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DC0AD9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DC0AD9" w14:paraId="7405775F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Integrovaný regionálny operačný program</w:t>
            </w:r>
          </w:p>
        </w:tc>
      </w:tr>
      <w:tr w:rsidR="003A4F25" w:rsidRPr="00DC0AD9" w14:paraId="41867233" w14:textId="77777777" w:rsidTr="002C73D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DC0AD9" w:rsidRDefault="003A4F25" w:rsidP="002C73D8">
            <w:pPr>
              <w:spacing w:before="120" w:after="120"/>
              <w:ind w:firstLine="28"/>
            </w:pPr>
            <w:r w:rsidRPr="00DC0AD9">
              <w:t>5. Miestny rozvoj vedený komunitou</w:t>
            </w:r>
          </w:p>
        </w:tc>
      </w:tr>
      <w:tr w:rsidR="003A4F25" w:rsidRPr="00DC0AD9" w14:paraId="0BC641D4" w14:textId="77777777" w:rsidTr="002C73D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DC0AD9" w:rsidRDefault="003A4F25" w:rsidP="002C73D8">
            <w:pPr>
              <w:tabs>
                <w:tab w:val="left" w:pos="8545"/>
              </w:tabs>
              <w:spacing w:before="120" w:after="120"/>
              <w:ind w:firstLine="28"/>
            </w:pPr>
            <w:r w:rsidRPr="00DC0AD9">
              <w:t>5.1 Záväzné investície v rámci stratégií miestneho rozvoja vedeného komunitou</w:t>
            </w:r>
            <w:r w:rsidRPr="00DC0AD9">
              <w:tab/>
            </w:r>
          </w:p>
        </w:tc>
      </w:tr>
      <w:tr w:rsidR="003A4F25" w:rsidRPr="00DC0AD9" w14:paraId="0EE6FF8D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DC0AD9" w:rsidRDefault="00B058CD" w:rsidP="002C73D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DC0AD9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DC0AD9" w14:paraId="661AC20A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DC0AD9" w:rsidRDefault="00005065" w:rsidP="002C73D8">
            <w:pPr>
              <w:spacing w:before="120" w:after="120"/>
            </w:pPr>
            <w:r w:rsidRPr="00DC0AD9">
              <w:t>Miestna akčná skupina ROŇAVA, o.z.</w:t>
            </w:r>
          </w:p>
        </w:tc>
      </w:tr>
      <w:tr w:rsidR="003A4F25" w:rsidRPr="00DC0AD9" w14:paraId="1BFA5DDC" w14:textId="77777777" w:rsidTr="002C73D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DC0AD9" w:rsidRDefault="003A4F25" w:rsidP="002C73D8">
            <w:pPr>
              <w:spacing w:before="120" w:after="120"/>
              <w:rPr>
                <w:b/>
              </w:rPr>
            </w:pPr>
            <w:r w:rsidRPr="00DC0AD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704C8C15" w:rsidR="003A4F25" w:rsidRPr="00DC0AD9" w:rsidRDefault="00B058CD" w:rsidP="002C73D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F7D11" w:rsidRPr="00DC0AD9">
                  <w:rPr>
                    <w:rFonts w:cs="Arial"/>
                    <w:sz w:val="20"/>
                  </w:rPr>
                  <w:t>B3 Nákup vozdiel spoločnej dopravy osôb</w:t>
                </w:r>
              </w:sdtContent>
            </w:sdt>
          </w:p>
        </w:tc>
      </w:tr>
    </w:tbl>
    <w:p w14:paraId="6EEF7538" w14:textId="77777777" w:rsidR="003A4F25" w:rsidRPr="00DC0AD9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DC0AD9" w:rsidRDefault="003A4F25" w:rsidP="003A4F25">
      <w:pPr>
        <w:spacing w:before="120" w:after="120" w:line="240" w:lineRule="auto"/>
        <w:ind w:left="426"/>
        <w:jc w:val="both"/>
      </w:pPr>
      <w:r w:rsidRPr="00DC0AD9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Pr="00DC0AD9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702683C4" w14:textId="2544EF1C" w:rsidR="003A4F25" w:rsidRPr="00E81777" w:rsidRDefault="003A4F25" w:rsidP="003A4F25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E81777">
        <w:rPr>
          <w:rFonts w:asciiTheme="minorHAnsi" w:hAnsiTheme="minorHAnsi"/>
          <w:lang w:val="sk-SK"/>
        </w:rPr>
        <w:t>Rozlišovac</w:t>
      </w:r>
      <w:ins w:id="28" w:author="Autor">
        <w:r w:rsidR="00C27D51">
          <w:rPr>
            <w:rFonts w:asciiTheme="minorHAnsi" w:hAnsiTheme="minorHAnsi"/>
            <w:lang w:val="sk-SK"/>
          </w:rPr>
          <w:t>ím kritériom</w:t>
        </w:r>
      </w:ins>
      <w:del w:id="29" w:author="Autor">
        <w:r w:rsidRPr="00E81777" w:rsidDel="00C27D51">
          <w:rPr>
            <w:rFonts w:asciiTheme="minorHAnsi" w:hAnsiTheme="minorHAnsi"/>
            <w:lang w:val="sk-SK"/>
          </w:rPr>
          <w:delText>ie kritériá sú</w:delText>
        </w:r>
      </w:del>
      <w:ins w:id="30" w:author="Autor">
        <w:r w:rsidR="00C27D51">
          <w:rPr>
            <w:rFonts w:asciiTheme="minorHAnsi" w:hAnsiTheme="minorHAnsi"/>
            <w:lang w:val="sk-SK"/>
          </w:rPr>
          <w:t xml:space="preserve"> je</w:t>
        </w:r>
      </w:ins>
      <w:bookmarkStart w:id="31" w:name="_GoBack"/>
      <w:bookmarkEnd w:id="31"/>
      <w:r w:rsidRPr="00E81777">
        <w:rPr>
          <w:rFonts w:asciiTheme="minorHAnsi" w:hAnsiTheme="minorHAnsi"/>
          <w:lang w:val="sk-SK"/>
        </w:rPr>
        <w:t>:</w:t>
      </w:r>
    </w:p>
    <w:p w14:paraId="7BD1397F" w14:textId="7685F1DF" w:rsidR="003A4F25" w:rsidRPr="00E81777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E81777">
        <w:rPr>
          <w:rFonts w:asciiTheme="minorHAnsi" w:hAnsiTheme="minorHAnsi"/>
          <w:lang w:val="sk-SK"/>
        </w:rPr>
        <w:t>Posúdenie vplyvu a dopadu pro</w:t>
      </w:r>
      <w:r w:rsidR="00222F58" w:rsidRPr="00E81777">
        <w:rPr>
          <w:rFonts w:asciiTheme="minorHAnsi" w:hAnsiTheme="minorHAnsi"/>
          <w:lang w:val="sk-SK"/>
        </w:rPr>
        <w:t>jektu na plnenie stratégi</w:t>
      </w:r>
      <w:ins w:id="32" w:author="Autor">
        <w:r w:rsidR="00E81777" w:rsidRPr="00E81777">
          <w:rPr>
            <w:rFonts w:asciiTheme="minorHAnsi" w:hAnsiTheme="minorHAnsi"/>
            <w:lang w:val="sk-SK"/>
          </w:rPr>
          <w:t>e</w:t>
        </w:r>
      </w:ins>
      <w:del w:id="33" w:author="Autor">
        <w:r w:rsidR="00222F58" w:rsidRPr="00E81777" w:rsidDel="00E81777">
          <w:rPr>
            <w:rFonts w:asciiTheme="minorHAnsi" w:hAnsiTheme="minorHAnsi"/>
            <w:lang w:val="sk-SK"/>
          </w:rPr>
          <w:delText>u</w:delText>
        </w:r>
      </w:del>
      <w:r w:rsidR="00222F58" w:rsidRPr="00E81777">
        <w:rPr>
          <w:rFonts w:asciiTheme="minorHAnsi" w:hAnsiTheme="minorHAnsi"/>
          <w:lang w:val="sk-SK"/>
        </w:rPr>
        <w:t xml:space="preserve"> CLLD.</w:t>
      </w:r>
    </w:p>
    <w:p w14:paraId="36B0C110" w14:textId="77777777" w:rsidR="00AB508A" w:rsidRPr="00E81777" w:rsidRDefault="00AB508A" w:rsidP="003A4F25">
      <w:pPr>
        <w:pStyle w:val="Odsekzoznamu"/>
        <w:ind w:left="1701"/>
        <w:jc w:val="both"/>
        <w:rPr>
          <w:rFonts w:asciiTheme="minorHAnsi" w:hAnsiTheme="minorHAnsi" w:cs="Arial"/>
          <w:sz w:val="20"/>
          <w:szCs w:val="20"/>
          <w:lang w:val="sk-SK"/>
        </w:rPr>
      </w:pPr>
    </w:p>
    <w:p w14:paraId="2497AF7B" w14:textId="7F6BE04C" w:rsidR="003A4F25" w:rsidRPr="00E81777" w:rsidRDefault="003A4F25" w:rsidP="003A4F25">
      <w:pPr>
        <w:pStyle w:val="Odsekzoznamu"/>
        <w:ind w:left="1701"/>
        <w:jc w:val="both"/>
        <w:rPr>
          <w:rFonts w:asciiTheme="minorHAnsi" w:hAnsiTheme="minorHAnsi"/>
          <w:sz w:val="24"/>
          <w:lang w:val="sk-SK"/>
        </w:rPr>
      </w:pPr>
      <w:r w:rsidRPr="00E81777">
        <w:rPr>
          <w:rFonts w:asciiTheme="minorHAnsi" w:hAnsiTheme="minorHAnsi" w:cs="Arial"/>
          <w:szCs w:val="20"/>
          <w:lang w:val="sk-SK"/>
        </w:rPr>
        <w:t>Toto rozlišovacie kritérium aplikuje výberová komisia MAS.</w:t>
      </w:r>
    </w:p>
    <w:p w14:paraId="6A33BC33" w14:textId="77777777" w:rsidR="003A4F25" w:rsidRPr="00E81777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88816F6" w14:textId="392CD79D" w:rsidR="00B41B55" w:rsidRPr="00DC0AD9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DC0AD9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FC9AE" w14:textId="77777777" w:rsidR="00B058CD" w:rsidRDefault="00B058CD" w:rsidP="006447D5">
      <w:pPr>
        <w:spacing w:after="0" w:line="240" w:lineRule="auto"/>
      </w:pPr>
      <w:r>
        <w:separator/>
      </w:r>
    </w:p>
  </w:endnote>
  <w:endnote w:type="continuationSeparator" w:id="0">
    <w:p w14:paraId="6431EF93" w14:textId="77777777" w:rsidR="00B058CD" w:rsidRDefault="00B058C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CE0B69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60C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FE6C5" w14:textId="77777777" w:rsidR="00B058CD" w:rsidRDefault="00B058CD" w:rsidP="006447D5">
      <w:pPr>
        <w:spacing w:after="0" w:line="240" w:lineRule="auto"/>
      </w:pPr>
      <w:r>
        <w:separator/>
      </w:r>
    </w:p>
  </w:footnote>
  <w:footnote w:type="continuationSeparator" w:id="0">
    <w:p w14:paraId="028F2664" w14:textId="77777777" w:rsidR="00B058CD" w:rsidRDefault="00B058CD" w:rsidP="006447D5">
      <w:pPr>
        <w:spacing w:after="0" w:line="240" w:lineRule="auto"/>
      </w:pPr>
      <w:r>
        <w:continuationSeparator/>
      </w:r>
    </w:p>
  </w:footnote>
  <w:footnote w:id="1">
    <w:p w14:paraId="417AD8D2" w14:textId="35C71DD0" w:rsidR="00DC0AD9" w:rsidRDefault="00DC0AD9" w:rsidP="00DC0AD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6C5E7B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A1043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C73D8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15826A3" wp14:editId="615E64AC">
          <wp:simplePos x="0" y="0"/>
          <wp:positionH relativeFrom="column">
            <wp:posOffset>4612640</wp:posOffset>
          </wp:positionH>
          <wp:positionV relativeFrom="paragraph">
            <wp:posOffset>-143510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A338D7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0CFB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77E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F58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C73D8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60C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5C53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8CD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27D51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0AD9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1777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4F1865"/>
    <w:rsid w:val="005A4146"/>
    <w:rsid w:val="006B3B1E"/>
    <w:rsid w:val="006C5111"/>
    <w:rsid w:val="0079578D"/>
    <w:rsid w:val="008C0A9D"/>
    <w:rsid w:val="00A72FB5"/>
    <w:rsid w:val="00AC3B74"/>
    <w:rsid w:val="00AD089D"/>
    <w:rsid w:val="00B20F1E"/>
    <w:rsid w:val="00B874A2"/>
    <w:rsid w:val="00C53F12"/>
    <w:rsid w:val="00C777CA"/>
    <w:rsid w:val="00CA60B8"/>
    <w:rsid w:val="00DC0388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0771-3F78-4211-A652-F5ADB8D0B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2020-01-28T15:03:00Z</dcterms:created>
  <dcterms:modified xsi:type="dcterms:W3CDTF">2021-02-17T14:38:00Z</dcterms:modified>
</cp:coreProperties>
</file>