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672B4B97" w:rsidR="00A97A10" w:rsidRPr="00385B43" w:rsidRDefault="006B60C0" w:rsidP="00383EC9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6B60C0">
              <w:rPr>
                <w:rFonts w:ascii="Arial Narrow" w:hAnsi="Arial Narrow"/>
                <w:bCs/>
                <w:sz w:val="18"/>
                <w:szCs w:val="18"/>
              </w:rPr>
              <w:t xml:space="preserve">Miestna akčná skupina </w:t>
            </w:r>
            <w:r w:rsidR="00383EC9">
              <w:rPr>
                <w:rFonts w:ascii="Arial Narrow" w:hAnsi="Arial Narrow"/>
                <w:bCs/>
                <w:sz w:val="18"/>
                <w:szCs w:val="18"/>
              </w:rPr>
              <w:t>ROŇAVA</w:t>
            </w:r>
            <w:r w:rsidRPr="006B60C0">
              <w:rPr>
                <w:rFonts w:ascii="Arial Narrow" w:hAnsi="Arial Narrow"/>
                <w:bCs/>
                <w:sz w:val="18"/>
                <w:szCs w:val="18"/>
              </w:rPr>
              <w:t>, o.z.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55CA8A66" w:rsidR="00A97A10" w:rsidRPr="00385B43" w:rsidRDefault="00383EC9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383EC9">
              <w:rPr>
                <w:rFonts w:ascii="Arial Narrow" w:hAnsi="Arial Narrow"/>
                <w:bCs/>
                <w:sz w:val="18"/>
                <w:szCs w:val="18"/>
              </w:rPr>
              <w:t>IROP-CLLD-Q068-512-002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0B0801C8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79ED2BCC" w14:textId="77777777" w:rsidR="0010726A" w:rsidRDefault="0010726A">
      <w:pPr>
        <w:jc w:val="left"/>
        <w:rPr>
          <w:ins w:id="0" w:author="Autor"/>
          <w:rFonts w:ascii="Arial Narrow" w:hAnsi="Arial Narrow"/>
        </w:rPr>
      </w:pPr>
    </w:p>
    <w:p w14:paraId="1AB63330" w14:textId="77777777" w:rsidR="0010726A" w:rsidRDefault="0010726A">
      <w:pPr>
        <w:jc w:val="left"/>
        <w:rPr>
          <w:ins w:id="1" w:author="Autor"/>
          <w:rFonts w:ascii="Arial Narrow" w:hAnsi="Arial Narrow"/>
        </w:rPr>
      </w:pPr>
    </w:p>
    <w:p w14:paraId="4151C711" w14:textId="77777777" w:rsidR="0010726A" w:rsidRPr="00335488" w:rsidRDefault="0010726A" w:rsidP="0010726A">
      <w:pPr>
        <w:rPr>
          <w:ins w:id="2" w:author="Autor"/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ins w:id="3" w:author="Autor">
        <w:r w:rsidRPr="00335488">
          <w:rPr>
            <w:rFonts w:ascii="Arial Narrow" w:hAnsi="Arial Narrow"/>
            <w:b/>
            <w:bCs/>
            <w:i/>
            <w:sz w:val="20"/>
            <w:szCs w:val="18"/>
            <w:highlight w:val="green"/>
            <w:u w:val="single"/>
          </w:rPr>
          <w:t xml:space="preserve">Inštrukcia pre žiadateľov: </w:t>
        </w:r>
      </w:ins>
    </w:p>
    <w:p w14:paraId="794EB62F" w14:textId="77777777" w:rsidR="0010726A" w:rsidRPr="00335488" w:rsidRDefault="0010726A" w:rsidP="0010726A">
      <w:pPr>
        <w:rPr>
          <w:ins w:id="4" w:author="Autor"/>
          <w:rFonts w:ascii="Arial Narrow" w:hAnsi="Arial Narrow"/>
          <w:bCs/>
          <w:i/>
          <w:sz w:val="20"/>
          <w:szCs w:val="18"/>
          <w:highlight w:val="green"/>
          <w:u w:val="single"/>
        </w:rPr>
      </w:pPr>
      <w:ins w:id="5" w:author="Autor">
        <w:r w:rsidRPr="00335488"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 xml:space="preserve">Žiadateľ pri vypĺňaní údajov v žiadosti o poskytnutie príspevku vymazáva inštrukcie, ktoré upresňujú spôsob alebo rozsah vyplnenia niektorých častí. </w:t>
        </w:r>
        <w:r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>Žiadateľ pri predkladaní žiadosti o poskytnutie príspevku odstraňuje aj túto inštrukciu.</w:t>
        </w:r>
      </w:ins>
    </w:p>
    <w:p w14:paraId="5BB00F33" w14:textId="77777777" w:rsidR="0010726A" w:rsidRDefault="0010726A" w:rsidP="0010726A">
      <w:pPr>
        <w:rPr>
          <w:ins w:id="6" w:author="Autor"/>
          <w:rFonts w:ascii="Arial Narrow" w:hAnsi="Arial Narrow"/>
          <w:bCs/>
          <w:i/>
          <w:sz w:val="20"/>
          <w:szCs w:val="18"/>
          <w:highlight w:val="green"/>
          <w:u w:val="single"/>
        </w:rPr>
      </w:pPr>
      <w:ins w:id="7" w:author="Autor">
        <w:r w:rsidRPr="00335488"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 xml:space="preserve"> Žiadateľ môže ponechať inštrukcie v časti 7. ako pomôcku pre overenie, či sa vyjadril k všetkým požadovaným náležitostiam.</w:t>
        </w:r>
      </w:ins>
    </w:p>
    <w:p w14:paraId="5AD67880" w14:textId="77777777" w:rsidR="0010726A" w:rsidRDefault="0010726A">
      <w:pPr>
        <w:jc w:val="left"/>
        <w:rPr>
          <w:ins w:id="8" w:author="Autor"/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74428E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66B4D259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45C833BE" w14:textId="6BE47D71" w:rsidR="00D92637" w:rsidRPr="006B60C0" w:rsidRDefault="00D92637" w:rsidP="0083156B">
            <w:pPr>
              <w:spacing w:before="120" w:after="200" w:line="276" w:lineRule="auto"/>
              <w:rPr>
                <w:rFonts w:ascii="Arial Narrow" w:hAnsi="Arial Narrow"/>
                <w:sz w:val="18"/>
                <w:szCs w:val="18"/>
              </w:rPr>
            </w:pPr>
            <w:r w:rsidRPr="006B60C0">
              <w:rPr>
                <w:rFonts w:ascii="Arial Narrow" w:hAnsi="Arial Narrow"/>
                <w:sz w:val="18"/>
                <w:szCs w:val="18"/>
              </w:rPr>
              <w:t>B2 Zvyšovanie bezpečnosti a dostupnosti sídiel</w:t>
            </w:r>
          </w:p>
          <w:p w14:paraId="679E5965" w14:textId="50CC2A9A" w:rsidR="00CD0FA6" w:rsidRPr="00385B43" w:rsidRDefault="00CD0FA6" w:rsidP="006B60C0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2C4FE225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0F575C41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D5EB007" w14:textId="2493BB1C" w:rsidR="00D56BB7" w:rsidRDefault="00B83287" w:rsidP="00D56BB7">
            <w:pPr>
              <w:rPr>
                <w:ins w:id="9" w:author="Autor"/>
                <w:rFonts w:ascii="Arial Narrow" w:hAnsi="Arial Narrow"/>
                <w:bCs/>
                <w:sz w:val="18"/>
                <w:szCs w:val="18"/>
              </w:rPr>
            </w:pPr>
            <w:del w:id="10" w:author="Autor">
              <w:r w:rsidDel="00D56BB7">
                <w:rPr>
                  <w:rFonts w:ascii="Arial Narrow" w:hAnsi="Arial Narrow"/>
                  <w:sz w:val="18"/>
                  <w:szCs w:val="18"/>
                </w:rPr>
                <w:delText xml:space="preserve">Maximálna dĺžka realizácie </w:delText>
              </w:r>
              <w:r w:rsidR="00365B4A" w:rsidDel="00D56BB7">
                <w:rPr>
                  <w:rFonts w:ascii="Arial Narrow" w:hAnsi="Arial Narrow"/>
                  <w:sz w:val="18"/>
                  <w:szCs w:val="18"/>
                </w:rPr>
                <w:delText xml:space="preserve">hlavnej </w:delText>
              </w:r>
              <w:r w:rsidDel="00D56BB7">
                <w:rPr>
                  <w:rFonts w:ascii="Arial Narrow" w:hAnsi="Arial Narrow"/>
                  <w:sz w:val="18"/>
                  <w:szCs w:val="18"/>
                </w:rPr>
                <w:delText>aktiv</w:delText>
              </w:r>
              <w:r w:rsidR="00365B4A" w:rsidDel="00D56BB7">
                <w:rPr>
                  <w:rFonts w:ascii="Arial Narrow" w:hAnsi="Arial Narrow"/>
                  <w:sz w:val="18"/>
                  <w:szCs w:val="18"/>
                </w:rPr>
                <w:delText>ity</w:delText>
              </w:r>
              <w:r w:rsidDel="00D56BB7">
                <w:rPr>
                  <w:rFonts w:ascii="Arial Narrow" w:hAnsi="Arial Narrow"/>
                  <w:sz w:val="18"/>
                  <w:szCs w:val="18"/>
                </w:rPr>
                <w:delText xml:space="preserve"> projektu: 9 mesiacov od nadobudnutia účinnosti zmluvy o príspevku.</w:delText>
              </w:r>
            </w:del>
            <w:ins w:id="11" w:author="Autor">
              <w:r w:rsidR="00D56BB7" w:rsidRPr="00204EA5">
                <w:rPr>
                  <w:rFonts w:ascii="Arial Narrow" w:hAnsi="Arial Narrow"/>
                  <w:bCs/>
                  <w:sz w:val="18"/>
                  <w:szCs w:val="18"/>
                </w:rPr>
                <w:t xml:space="preserve"> Žiadateľ je povinný ukončiť práce na projekte do 9 mesiacov od nadobudnutia účinnosti zmluvy o poskytnutí príspevku. Zároveň je žiadateľ povinný zrealizovať hlavnú aktivitu projektu najneskôr do 30.6.2023.</w:t>
              </w:r>
            </w:ins>
          </w:p>
          <w:p w14:paraId="18C3226D" w14:textId="70ED6500" w:rsidR="0009206F" w:rsidRPr="00D56BB7" w:rsidRDefault="0009206F" w:rsidP="00365B4A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9"/>
          <w:footerReference w:type="default" r:id="rId10"/>
          <w:headerReference w:type="first" r:id="rId11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582F5DCE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4310A544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B83287" w:rsidRPr="00E101A2">
              <w:rPr>
                <w:rFonts w:ascii="Arial Narrow" w:hAnsi="Arial Narrow"/>
                <w:sz w:val="18"/>
                <w:szCs w:val="18"/>
              </w:rPr>
              <w:t>Nerelevantné pre túto výzvu</w:t>
            </w:r>
            <w:r w:rsidR="00B83287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5028C07C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D1A20">
                  <w:rPr>
                    <w:rFonts w:ascii="Arial" w:hAnsi="Arial" w:cs="Arial"/>
                    <w:sz w:val="22"/>
                  </w:rPr>
                  <w:t>B2 Zvyšovanie bezpečnosti a dostupnosti sídiel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38A75CB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ins w:id="12" w:author="Autor">
              <w:r w:rsidR="003B539F">
                <w:rPr>
                  <w:rFonts w:ascii="Arial Narrow" w:hAnsi="Arial Narrow"/>
                  <w:sz w:val="18"/>
                  <w:szCs w:val="18"/>
                </w:rPr>
                <w:t xml:space="preserve"> uvedie</w:t>
              </w:r>
            </w:ins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7B5F21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3D4E29C1" w14:textId="77777777" w:rsidR="008348AF" w:rsidRDefault="008348AF" w:rsidP="007B5F21">
            <w:pPr>
              <w:jc w:val="center"/>
              <w:rPr>
                <w:rFonts w:ascii="Arial Narrow" w:hAnsi="Arial Narrow"/>
                <w:sz w:val="20"/>
              </w:rPr>
            </w:pPr>
          </w:p>
          <w:p w14:paraId="62DB11D6" w14:textId="3C45B8AD" w:rsidR="00F11710" w:rsidRPr="008348AF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20"/>
              </w:rPr>
              <w:t>B201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948197C" w14:textId="79A87DC8" w:rsidR="00F11710" w:rsidRPr="007D6358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Počet vybudovaných, zrekonštruovaných alebo modernizovaných zastávok, staníc a parkovísk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191151E5" w14:textId="77777777" w:rsidR="008348AF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E065C40" w14:textId="3977A05B" w:rsidR="00F11710" w:rsidRPr="007D6358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DC09B67" w14:textId="77777777" w:rsidR="005A02AD" w:rsidRDefault="005A02AD" w:rsidP="007B5F2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50DD18D" w14:textId="6E959B56" w:rsidR="00F11710" w:rsidRPr="00385B43" w:rsidRDefault="00F11710" w:rsidP="007B5F2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69A06911" w14:textId="77777777" w:rsidR="008348AF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E2CE0F2" w14:textId="076428A4" w:rsidR="00F11710" w:rsidRPr="007D6358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49EB96C7" w14:textId="77777777" w:rsidR="008348AF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ABE6BC5" w14:textId="7CE66F79" w:rsidR="00F11710" w:rsidRPr="007D6358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UR</w:t>
            </w:r>
          </w:p>
        </w:tc>
      </w:tr>
      <w:tr w:rsidR="008348AF" w:rsidRPr="00385B43" w14:paraId="7A848D3D" w14:textId="77777777" w:rsidTr="007B5F21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7AA4A315" w14:textId="77777777" w:rsidR="008348AF" w:rsidRDefault="008348AF" w:rsidP="007B5F21">
            <w:pPr>
              <w:jc w:val="center"/>
              <w:rPr>
                <w:rFonts w:ascii="Arial Narrow" w:hAnsi="Arial Narrow"/>
                <w:sz w:val="20"/>
              </w:rPr>
            </w:pPr>
          </w:p>
          <w:p w14:paraId="673A0771" w14:textId="2FB45E86" w:rsidR="008348AF" w:rsidRPr="008348AF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20"/>
              </w:rPr>
              <w:t>B202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383C6E57" w14:textId="51D040AE" w:rsidR="008348AF" w:rsidRPr="007D6358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Počet vybudovaných, zrekonštruovaných alebo modernizovaných bezpečnostných prvkov dopravy v mestách a obciach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2DF1A005" w14:textId="77777777" w:rsidR="008348AF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0425FF58" w14:textId="77777777" w:rsidR="008348AF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0161D5DA" w14:textId="2249CC0E" w:rsidR="008348AF" w:rsidRPr="007D6358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1B98E39F" w14:textId="77777777" w:rsidR="008348AF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155C24C" w14:textId="60740829" w:rsidR="008348AF" w:rsidRPr="00385B43" w:rsidRDefault="005A02AD" w:rsidP="007B5F2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A02AD">
              <w:rPr>
                <w:rFonts w:ascii="Arial Narrow" w:hAnsi="Arial Narrow"/>
                <w:sz w:val="18"/>
                <w:szCs w:val="18"/>
              </w:rPr>
              <w:t>uvedie žiadateľ podľa príspevku projektu k 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3CEC8D9B" w14:textId="77777777" w:rsidR="008348AF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A014042" w14:textId="77777777" w:rsidR="008348AF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20B96A1" w14:textId="6D38F3C4" w:rsidR="008348AF" w:rsidRPr="007D6358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2475ACBF" w14:textId="77777777" w:rsidR="008348AF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170D05C" w14:textId="77777777" w:rsidR="008348AF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19E8C98" w14:textId="798CAA7E" w:rsidR="008348AF" w:rsidRPr="007D6358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UR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74428E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442DA99E" w:rsidR="008A2FD8" w:rsidRPr="00385B43" w:rsidRDefault="00D767FE" w:rsidP="00D56BB7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del w:id="13" w:author="Autor">
              <w:r w:rsidDel="00D56BB7">
                <w:rPr>
                  <w:rFonts w:ascii="Arial Narrow" w:hAnsi="Arial Narrow"/>
                  <w:sz w:val="18"/>
                  <w:szCs w:val="18"/>
                </w:rPr>
                <w:delText>e</w:delText>
              </w:r>
            </w:del>
            <w:ins w:id="14" w:author="Autor">
              <w:r w:rsidR="00D56BB7">
                <w:rPr>
                  <w:rFonts w:ascii="Arial Narrow" w:hAnsi="Arial Narrow"/>
                  <w:sz w:val="18"/>
                  <w:szCs w:val="18"/>
                </w:rPr>
                <w:t>a</w:t>
              </w:r>
            </w:ins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Metóda podľa </w:t>
            </w:r>
            <w:r w:rsidRPr="00385B43">
              <w:rPr>
                <w:rFonts w:ascii="Arial Narrow" w:hAnsi="Arial Narrow"/>
                <w:b/>
              </w:rPr>
              <w:lastRenderedPageBreak/>
              <w:t>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74428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74428E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Textzstupnhosymbolu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2"/>
          <w:footerReference w:type="default" r:id="rId13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9FBA68" w14:textId="67F51DFC" w:rsidR="00FF21F1" w:rsidRPr="00385B43" w:rsidRDefault="00FF21F1" w:rsidP="00FF21F1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projektu.</w:t>
            </w:r>
            <w:r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18BF07EB" w14:textId="77777777" w:rsidR="00FF21F1" w:rsidRPr="00385B43" w:rsidRDefault="00FF21F1" w:rsidP="00FF21F1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V rámci tejto časti sa 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39F7791" w14:textId="77777777" w:rsidR="00FF21F1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východiskovej situácie v oblasti, ktorej stav je dôvodovom potreby zrealizovania navrhovaného projektu. V rámci toho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stručný prehľad súčasných údajov, ktorými preukazuje potrebu realizácie projektu (napr. stav materiálno-technického zázemia, ktoré nie je dostatočné, resp. ktoré je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žiadúce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zvýšiť)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447973D" w14:textId="77777777" w:rsidR="00FF21F1" w:rsidRPr="00385B43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realizovaný, resp. cieľového územia,</w:t>
            </w:r>
          </w:p>
          <w:p w14:paraId="3981BDF3" w14:textId="77777777" w:rsidR="00FF21F1" w:rsidRPr="00385B43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160F55C" w14:textId="77777777" w:rsidR="00FF21F1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existujúcu situáciu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51C6AB4D" w14:textId="5B17AF39" w:rsidR="004B4046" w:rsidRDefault="004B4046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prínosu a využiteľnosti projektu pre územie MAS,</w:t>
            </w:r>
          </w:p>
          <w:p w14:paraId="36AA143F" w14:textId="47B96570" w:rsidR="004B4046" w:rsidRDefault="004B4046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súladu projektu s programovou stratégiou IROP a stratégiou CLLD,</w:t>
            </w:r>
          </w:p>
          <w:p w14:paraId="2E75601E" w14:textId="418C4A80" w:rsidR="004B4046" w:rsidRDefault="004B4046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inovatívneho charakteru,</w:t>
            </w:r>
          </w:p>
          <w:p w14:paraId="52D7980C" w14:textId="1708D499" w:rsidR="00966699" w:rsidRPr="004B4046" w:rsidRDefault="00FF21F1" w:rsidP="004B404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191C33AF" w14:textId="01140112" w:rsidR="00FF21F1" w:rsidRPr="00385B43" w:rsidRDefault="00FF21F1" w:rsidP="00FF21F1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so stratégiou CLLD.</w:t>
            </w:r>
          </w:p>
          <w:p w14:paraId="69F77758" w14:textId="77777777" w:rsidR="00FF21F1" w:rsidRPr="00385B43" w:rsidRDefault="00FF21F1" w:rsidP="00FF21F1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55AA62B4" w14:textId="77777777" w:rsidR="00FF21F1" w:rsidRPr="00385B43" w:rsidRDefault="00FF21F1" w:rsidP="00FF21F1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V rámci tejto časti sa 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04997746" w14:textId="77777777" w:rsidR="00FF21F1" w:rsidRPr="00385B43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zabezpečenie,</w:t>
            </w:r>
          </w:p>
          <w:p w14:paraId="0E8170C7" w14:textId="77777777" w:rsidR="00FF21F1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pod),</w:t>
            </w:r>
          </w:p>
          <w:p w14:paraId="16D04C8D" w14:textId="6F238A3A" w:rsidR="00FF21F1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</w:t>
            </w:r>
            <w:r w:rsidR="00E951A5">
              <w:rPr>
                <w:rFonts w:ascii="Arial Narrow" w:eastAsia="Calibri" w:hAnsi="Arial Narrow"/>
                <w:sz w:val="18"/>
                <w:szCs w:val="18"/>
              </w:rPr>
              <w:t>ov</w:t>
            </w:r>
            <w:r>
              <w:rPr>
                <w:rFonts w:ascii="Arial Narrow" w:eastAsia="Calibri" w:hAnsi="Arial Narrow"/>
                <w:sz w:val="18"/>
                <w:szCs w:val="18"/>
              </w:rPr>
              <w:t>atívnosti projektu – spôsobu realizácie hlavnej aktivity projektu,</w:t>
            </w:r>
          </w:p>
          <w:p w14:paraId="501570EC" w14:textId="0FD699E0" w:rsidR="00FF21F1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</w:t>
            </w:r>
            <w:r w:rsidR="004B4046">
              <w:rPr>
                <w:rFonts w:ascii="Arial Narrow" w:eastAsia="Calibri" w:hAnsi="Arial Narrow"/>
                <w:sz w:val="18"/>
                <w:szCs w:val="18"/>
              </w:rPr>
              <w:t>)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6D9EAC9" w14:textId="77777777" w:rsidR="004B4046" w:rsidRDefault="004B4046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stavebných prác (ak relevantné),</w:t>
            </w:r>
          </w:p>
          <w:p w14:paraId="6110F4A3" w14:textId="77777777" w:rsidR="004B4046" w:rsidRDefault="004B4046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výdavkov,</w:t>
            </w:r>
          </w:p>
          <w:p w14:paraId="4AAD9AAF" w14:textId="7779CCAD" w:rsidR="004B4046" w:rsidRPr="00385B43" w:rsidRDefault="004B4046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stavu verejného obstarávania,</w:t>
            </w:r>
          </w:p>
          <w:p w14:paraId="17CE5497" w14:textId="52C5F862" w:rsidR="00F13DF8" w:rsidRPr="004B4046" w:rsidRDefault="00FF21F1" w:rsidP="004B404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 projektu.</w:t>
            </w: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410DFCA0" w14:textId="77777777" w:rsidR="00FF21F1" w:rsidRPr="00385B43" w:rsidRDefault="00FF21F1" w:rsidP="00FF21F1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situáciu po realizácii projektu a očakávané výsledky a posúdenie navrhovaných aktivít z hľadiska ich prevádzkovej a technickej udržateľnosti, resp. udržateľnosti výsledkov projektu.</w:t>
            </w:r>
          </w:p>
          <w:p w14:paraId="50A16462" w14:textId="77777777" w:rsidR="00FF21F1" w:rsidRPr="00385B43" w:rsidRDefault="00FF21F1" w:rsidP="00FF21F1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5A94F0C5" w14:textId="77777777" w:rsidR="00FF21F1" w:rsidRPr="00385B43" w:rsidRDefault="00FF21F1" w:rsidP="00FF21F1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V rámci tejto časti sa 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1EE5A85C" w14:textId="77777777" w:rsidR="00FF21F1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príspevku projektu k plneniu cieľov stratégie CLLD,</w:t>
            </w:r>
          </w:p>
          <w:p w14:paraId="6B788F63" w14:textId="77777777" w:rsidR="00FF21F1" w:rsidRPr="00385B43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vplyv projektu na širšie územie MAS – žiadateľ deklaruje aký presah má realizácia projektu z hľadiska územia, t.j. koľkých obcí v MAS sa realizácia projektu dotkne,</w:t>
            </w:r>
          </w:p>
          <w:p w14:paraId="0B21AB20" w14:textId="77777777" w:rsidR="00FF21F1" w:rsidRPr="00385B43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socio - ekonomické a iné prínosy projektu po jeho realizácii v danej lokalite, resp. regióne vrátane previazanosti s možnými budúcimi aktivitami v regióne, v ktorom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 zrealizovať projekt),</w:t>
            </w:r>
          </w:p>
          <w:p w14:paraId="25AE9C28" w14:textId="77777777" w:rsidR="00FF21F1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6A9607B" w14:textId="7C523CC3" w:rsidR="00FF21F1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toho, či projekt vytvorí pracovné miesto/miesta pre znevýhodnené skupiny osôb a o aké znevýhodnené skupiny pôjde</w:t>
            </w:r>
            <w:r w:rsidR="00D97160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="00D97160" w:rsidRPr="00BD1604">
              <w:rPr>
                <w:rFonts w:ascii="Arial Narrow" w:eastAsia="Calibri" w:hAnsi="Arial Narrow"/>
                <w:sz w:val="18"/>
                <w:szCs w:val="18"/>
              </w:rPr>
              <w:t xml:space="preserve">(definícia znevýhodnených skupín je uvedená v prílohe č. 4 výzvy – Kritériá </w:t>
            </w:r>
            <w:r w:rsidR="00D97160">
              <w:rPr>
                <w:rFonts w:ascii="Arial Narrow" w:eastAsia="Calibri" w:hAnsi="Arial Narrow"/>
                <w:sz w:val="18"/>
                <w:szCs w:val="18"/>
              </w:rPr>
              <w:t>pre</w:t>
            </w:r>
            <w:r w:rsidR="00D97160" w:rsidRPr="00BD1604">
              <w:rPr>
                <w:rFonts w:ascii="Arial Narrow" w:eastAsia="Calibri" w:hAnsi="Arial Narrow"/>
                <w:sz w:val="18"/>
                <w:szCs w:val="18"/>
              </w:rPr>
              <w:t xml:space="preserve"> výber projektov)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AE72022" w14:textId="77777777" w:rsidR="00FF21F1" w:rsidRPr="00385B43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2FC87CD6" w14:textId="77777777" w:rsidR="00FF21F1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15" w:author="Autor"/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02EED493" w14:textId="1F5DBDD5" w:rsidR="00D56BB7" w:rsidRPr="00385B43" w:rsidRDefault="00D56BB7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ins w:id="16" w:author="Autor">
              <w:r w:rsidRPr="007E493D">
                <w:rPr>
                  <w:rFonts w:ascii="Arial Narrow" w:eastAsia="Calibri" w:hAnsi="Arial Narrow"/>
                  <w:sz w:val="18"/>
                  <w:szCs w:val="18"/>
                </w:rPr>
                <w:t>popis možných rizík v súvislosti s udržateľnosťou projektu a popis manažmentu rizík udržateľnosti projektu (identifikovanie rizík, popis prostriedkov na ich elimináciu)</w:t>
              </w:r>
            </w:ins>
          </w:p>
          <w:p w14:paraId="3969F855" w14:textId="77777777" w:rsidR="00FF21F1" w:rsidRPr="00385B43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31689F82" w14:textId="77777777" w:rsidR="00FF21F1" w:rsidRPr="007D6358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348609B" w14:textId="781F887F" w:rsidR="00F13DF8" w:rsidRPr="004B4046" w:rsidRDefault="00FF21F1" w:rsidP="004B404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uvedie popis za účelom posúdenia dostatočných administratívnych a odborných kapacít na riadenie a odbornú realizáciu projektu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>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4674B269" w14:textId="4DD9A86D" w:rsidR="008A2FD8" w:rsidRPr="004B4046" w:rsidRDefault="00BF41C1" w:rsidP="004B4046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29C3772" w14:textId="77777777" w:rsidR="00D56BB7" w:rsidRDefault="00D56BB7" w:rsidP="00D56BB7">
            <w:pPr>
              <w:jc w:val="left"/>
              <w:rPr>
                <w:ins w:id="17" w:author="Autor"/>
                <w:rFonts w:ascii="Arial Narrow" w:hAnsi="Arial Narrow"/>
                <w:sz w:val="18"/>
                <w:szCs w:val="18"/>
              </w:rPr>
            </w:pPr>
            <w:ins w:id="18" w:author="Autor">
              <w:r>
                <w:rPr>
                  <w:rFonts w:ascii="Arial Narrow" w:hAnsi="Arial Narrow"/>
                  <w:sz w:val="18"/>
                  <w:szCs w:val="18"/>
                </w:rPr>
                <w:t>Ž</w:t>
              </w:r>
              <w:r w:rsidRPr="00F15F1F">
                <w:rPr>
                  <w:rFonts w:ascii="Arial Narrow" w:hAnsi="Arial Narrow"/>
                  <w:sz w:val="18"/>
                  <w:szCs w:val="18"/>
                </w:rPr>
                <w:t>iadateľ</w:t>
              </w:r>
              <w:r w:rsidRPr="00385B43">
                <w:rPr>
                  <w:rFonts w:ascii="Arial Narrow" w:hAnsi="Arial Narrow"/>
                  <w:sz w:val="18"/>
                  <w:szCs w:val="18"/>
                </w:rPr>
                <w:t xml:space="preserve"> uvedie </w:t>
              </w:r>
              <w:r>
                <w:rPr>
                  <w:rFonts w:ascii="Arial Narrow" w:hAnsi="Arial Narrow"/>
                  <w:sz w:val="18"/>
                  <w:szCs w:val="18"/>
                </w:rPr>
                <w:t>hodnoty v súlade s </w:t>
              </w:r>
              <w:r w:rsidRPr="00385B43">
                <w:rPr>
                  <w:rFonts w:ascii="Arial Narrow" w:hAnsi="Arial Narrow"/>
                  <w:sz w:val="18"/>
                  <w:szCs w:val="18"/>
                </w:rPr>
                <w:t>rozpočt</w:t>
              </w:r>
              <w:r>
                <w:rPr>
                  <w:rFonts w:ascii="Arial Narrow" w:hAnsi="Arial Narrow"/>
                  <w:sz w:val="18"/>
                  <w:szCs w:val="18"/>
                </w:rPr>
                <w:t xml:space="preserve">om </w:t>
              </w:r>
              <w:r w:rsidRPr="00385B43">
                <w:rPr>
                  <w:rFonts w:ascii="Arial Narrow" w:hAnsi="Arial Narrow"/>
                  <w:sz w:val="18"/>
                  <w:szCs w:val="18"/>
                </w:rPr>
                <w:t>projektu, ktorí tvorí prílohu ŽoPr.</w:t>
              </w:r>
              <w:r>
                <w:rPr>
                  <w:rFonts w:ascii="Arial Narrow" w:hAnsi="Arial Narrow"/>
                  <w:sz w:val="18"/>
                  <w:szCs w:val="18"/>
                </w:rPr>
                <w:t xml:space="preserve"> </w:t>
              </w:r>
              <w:r w:rsidRPr="00385B43">
                <w:rPr>
                  <w:rFonts w:ascii="Arial Narrow" w:hAnsi="Arial Narrow"/>
                  <w:sz w:val="18"/>
                  <w:szCs w:val="18"/>
                </w:rPr>
                <w:t>Hodnota sa uvádza s presnosťou na dve desatinné miesta v mene EUR.</w:t>
              </w:r>
            </w:ins>
          </w:p>
          <w:p w14:paraId="3E07D187" w14:textId="77777777" w:rsidR="00D56BB7" w:rsidRDefault="00D56BB7" w:rsidP="00D56BB7">
            <w:pPr>
              <w:jc w:val="left"/>
              <w:rPr>
                <w:ins w:id="19" w:author="Autor"/>
                <w:rFonts w:ascii="Arial Narrow" w:hAnsi="Arial Narrow"/>
                <w:sz w:val="18"/>
                <w:szCs w:val="18"/>
              </w:rPr>
            </w:pPr>
          </w:p>
          <w:p w14:paraId="4CFDFBF7" w14:textId="77777777" w:rsidR="00D56BB7" w:rsidRDefault="00D56BB7" w:rsidP="00D56BB7">
            <w:pPr>
              <w:jc w:val="left"/>
              <w:rPr>
                <w:ins w:id="20" w:author="Autor"/>
                <w:rFonts w:ascii="Arial Narrow" w:hAnsi="Arial Narrow"/>
                <w:sz w:val="18"/>
                <w:szCs w:val="18"/>
              </w:rPr>
            </w:pPr>
          </w:p>
          <w:p w14:paraId="46B80DFE" w14:textId="77777777" w:rsidR="00D56BB7" w:rsidRPr="00E0609C" w:rsidRDefault="00D56BB7" w:rsidP="00D56BB7">
            <w:pPr>
              <w:jc w:val="left"/>
              <w:rPr>
                <w:ins w:id="21" w:author="Autor"/>
                <w:rFonts w:ascii="Arial Narrow" w:hAnsi="Arial Narrow"/>
                <w:sz w:val="22"/>
                <w:szCs w:val="18"/>
              </w:rPr>
            </w:pPr>
            <w:ins w:id="22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Celkové oprávnené výdavky:</w:t>
              </w:r>
            </w:ins>
          </w:p>
          <w:p w14:paraId="1DFDAC42" w14:textId="77777777" w:rsidR="00D56BB7" w:rsidRPr="00E0609C" w:rsidRDefault="00D56BB7" w:rsidP="00D56BB7">
            <w:pPr>
              <w:jc w:val="left"/>
              <w:rPr>
                <w:ins w:id="23" w:author="Autor"/>
                <w:rFonts w:ascii="Arial Narrow" w:hAnsi="Arial Narrow"/>
                <w:sz w:val="22"/>
                <w:szCs w:val="18"/>
              </w:rPr>
            </w:pPr>
          </w:p>
          <w:p w14:paraId="27C6116E" w14:textId="77777777" w:rsidR="00D56BB7" w:rsidRDefault="00D56BB7" w:rsidP="00D56BB7">
            <w:pPr>
              <w:jc w:val="left"/>
              <w:rPr>
                <w:ins w:id="24" w:author="Autor"/>
                <w:rFonts w:ascii="Arial Narrow" w:hAnsi="Arial Narrow"/>
                <w:sz w:val="22"/>
                <w:szCs w:val="18"/>
              </w:rPr>
            </w:pPr>
            <w:ins w:id="25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Miera príspevku z celkových oprávnených výdavkov (%)</w:t>
              </w:r>
              <w:r>
                <w:rPr>
                  <w:rFonts w:ascii="Arial Narrow" w:hAnsi="Arial Narrow"/>
                  <w:sz w:val="22"/>
                  <w:szCs w:val="18"/>
                </w:rPr>
                <w:t>:</w:t>
              </w:r>
            </w:ins>
          </w:p>
          <w:p w14:paraId="74977E4D" w14:textId="77777777" w:rsidR="00D56BB7" w:rsidRPr="00E0609C" w:rsidRDefault="00D56BB7" w:rsidP="00D56BB7">
            <w:pPr>
              <w:jc w:val="left"/>
              <w:rPr>
                <w:ins w:id="26" w:author="Autor"/>
                <w:rFonts w:ascii="Arial Narrow" w:hAnsi="Arial Narrow"/>
                <w:b/>
                <w:sz w:val="22"/>
                <w:szCs w:val="18"/>
              </w:rPr>
            </w:pPr>
          </w:p>
          <w:p w14:paraId="72D54BE7" w14:textId="77777777" w:rsidR="00D56BB7" w:rsidRPr="00E0609C" w:rsidRDefault="00D56BB7" w:rsidP="00D56BB7">
            <w:pPr>
              <w:jc w:val="left"/>
              <w:rPr>
                <w:ins w:id="27" w:author="Autor"/>
                <w:rFonts w:ascii="Arial Narrow" w:hAnsi="Arial Narrow"/>
                <w:b/>
                <w:sz w:val="22"/>
                <w:szCs w:val="18"/>
              </w:rPr>
            </w:pPr>
            <w:ins w:id="28" w:author="Autor">
              <w:r w:rsidRPr="00E0609C">
                <w:rPr>
                  <w:rFonts w:ascii="Arial Narrow" w:hAnsi="Arial Narrow"/>
                  <w:b/>
                  <w:sz w:val="22"/>
                  <w:szCs w:val="18"/>
                </w:rPr>
                <w:t>Žiadaná výška príspevku:</w:t>
              </w:r>
            </w:ins>
          </w:p>
          <w:p w14:paraId="7BCDC78A" w14:textId="77777777" w:rsidR="00D56BB7" w:rsidRDefault="00D56BB7" w:rsidP="00D56BB7">
            <w:pPr>
              <w:jc w:val="left"/>
              <w:rPr>
                <w:ins w:id="29" w:author="Autor"/>
                <w:rFonts w:ascii="Arial Narrow" w:hAnsi="Arial Narrow"/>
                <w:sz w:val="18"/>
                <w:szCs w:val="18"/>
              </w:rPr>
            </w:pPr>
          </w:p>
          <w:p w14:paraId="206CE542" w14:textId="77777777" w:rsidR="00D56BB7" w:rsidRPr="00E0609C" w:rsidRDefault="00D56BB7" w:rsidP="00D56BB7">
            <w:pPr>
              <w:jc w:val="left"/>
              <w:rPr>
                <w:ins w:id="30" w:author="Autor"/>
                <w:rFonts w:ascii="Arial Narrow" w:hAnsi="Arial Narrow"/>
                <w:sz w:val="22"/>
                <w:szCs w:val="18"/>
              </w:rPr>
            </w:pPr>
            <w:ins w:id="31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Výška spolufinancovania oprávnených výdavkov žiadateľom</w:t>
              </w:r>
              <w:r>
                <w:rPr>
                  <w:rFonts w:ascii="Arial Narrow" w:hAnsi="Arial Narrow"/>
                  <w:sz w:val="22"/>
                  <w:szCs w:val="18"/>
                </w:rPr>
                <w:t>:</w:t>
              </w:r>
            </w:ins>
          </w:p>
          <w:p w14:paraId="16E10B46" w14:textId="21EF2183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del w:id="32" w:author="Autor">
              <w:r w:rsidDel="00D56BB7">
                <w:rPr>
                  <w:rFonts w:ascii="Arial Narrow" w:hAnsi="Arial Narrow"/>
                  <w:sz w:val="18"/>
                  <w:szCs w:val="18"/>
                </w:rPr>
                <w:delText>Ž</w:delText>
              </w:r>
              <w:r w:rsidRPr="00F15F1F" w:rsidDel="00D56BB7">
                <w:rPr>
                  <w:rFonts w:ascii="Arial Narrow" w:hAnsi="Arial Narrow"/>
                  <w:sz w:val="18"/>
                  <w:szCs w:val="18"/>
                </w:rPr>
                <w:delText>iadateľ</w:delText>
              </w:r>
              <w:r w:rsidR="00402A70" w:rsidRPr="00385B43" w:rsidDel="00D56BB7">
                <w:rPr>
                  <w:rFonts w:ascii="Arial Narrow" w:hAnsi="Arial Narrow"/>
                  <w:sz w:val="18"/>
                  <w:szCs w:val="18"/>
                </w:rPr>
                <w:delText xml:space="preserve"> uvedie celkovú hodnotu žiadaného príspevku z rozpočtu projektu, ktorí tvorí prílohu ŽoPr.</w:delText>
              </w:r>
              <w:r w:rsidDel="00D56BB7">
                <w:rPr>
                  <w:rFonts w:ascii="Arial Narrow" w:hAnsi="Arial Narrow"/>
                  <w:sz w:val="18"/>
                  <w:szCs w:val="18"/>
                </w:rPr>
                <w:delText xml:space="preserve"> </w:delText>
              </w:r>
              <w:r w:rsidR="00402A70" w:rsidRPr="00385B43" w:rsidDel="00D56BB7">
                <w:rPr>
                  <w:rFonts w:ascii="Arial Narrow" w:hAnsi="Arial Narrow"/>
                  <w:sz w:val="18"/>
                  <w:szCs w:val="18"/>
                </w:rPr>
                <w:delText>Hodnota sa uvádza s presnosťou na dve desatinné miesta v mene EUR.</w:delText>
              </w:r>
            </w:del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4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5059B16F" w:rsidR="00C11A6E" w:rsidRPr="00385B43" w:rsidRDefault="00C11A6E" w:rsidP="00D97160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2508A407" w:rsidR="00C0655E" w:rsidRPr="00385B43" w:rsidRDefault="00C0655E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6BA2174C" w:rsidR="00C0655E" w:rsidRPr="00385B43" w:rsidRDefault="00353C0C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F850CD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54E87EF8" w:rsidR="00C0655E" w:rsidRPr="00385B43" w:rsidRDefault="00C0655E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E43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7FBCE00F" w:rsidR="00862AC5" w:rsidRPr="00385B43" w:rsidRDefault="00695E43" w:rsidP="003B539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del w:id="33" w:author="Autor">
              <w:r w:rsidRPr="00385B43" w:rsidDel="003B539F">
                <w:rPr>
                  <w:rFonts w:ascii="Arial Narrow" w:hAnsi="Arial Narrow"/>
                  <w:sz w:val="18"/>
                  <w:szCs w:val="18"/>
                </w:rPr>
                <w:delText xml:space="preserve">Príloha č. </w:delText>
              </w:r>
              <w:r w:rsidDel="003B539F">
                <w:rPr>
                  <w:rFonts w:ascii="Arial Narrow" w:hAnsi="Arial Narrow"/>
                  <w:sz w:val="18"/>
                  <w:szCs w:val="18"/>
                </w:rPr>
                <w:delText>2a</w:delText>
              </w:r>
              <w:r w:rsidRPr="00385B43" w:rsidDel="003B539F">
                <w:rPr>
                  <w:rFonts w:ascii="Arial Narrow" w:hAnsi="Arial Narrow"/>
                  <w:sz w:val="18"/>
                  <w:szCs w:val="18"/>
                </w:rPr>
                <w:delText xml:space="preserve"> ŽoPr</w:delText>
              </w:r>
              <w:r w:rsidDel="003B539F">
                <w:rPr>
                  <w:rFonts w:ascii="Arial Narrow" w:hAnsi="Arial Narrow"/>
                  <w:sz w:val="18"/>
                  <w:szCs w:val="18"/>
                </w:rPr>
                <w:delText xml:space="preserve"> - </w:delText>
              </w:r>
            </w:del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2C7F685F" w:rsidR="00C0655E" w:rsidRPr="00385B43" w:rsidRDefault="00C0655E" w:rsidP="003B539F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E43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del w:id="34" w:author="Autor">
              <w:r w:rsidRPr="00385B43" w:rsidDel="003B539F">
                <w:rPr>
                  <w:rFonts w:ascii="Arial Narrow" w:hAnsi="Arial Narrow"/>
                  <w:sz w:val="18"/>
                  <w:szCs w:val="18"/>
                </w:rPr>
                <w:delText xml:space="preserve"> </w:delText>
              </w:r>
              <w:r w:rsidRPr="00353C0C" w:rsidDel="003B539F">
                <w:rPr>
                  <w:rFonts w:ascii="Arial Narrow" w:hAnsi="Arial Narrow"/>
                  <w:sz w:val="18"/>
                  <w:szCs w:val="18"/>
                </w:rPr>
                <w:delText>(ak relevantné</w:delText>
              </w:r>
              <w:r w:rsidR="00353C0C" w:rsidDel="003B539F">
                <w:rPr>
                  <w:rFonts w:ascii="Arial Narrow" w:hAnsi="Arial Narrow"/>
                  <w:sz w:val="18"/>
                  <w:szCs w:val="18"/>
                </w:rPr>
                <w:delText>)</w:delText>
              </w:r>
            </w:del>
            <w:bookmarkStart w:id="35" w:name="_GoBack"/>
            <w:bookmarkEnd w:id="35"/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498E15D6" w:rsidR="00C0655E" w:rsidRPr="00385B43" w:rsidRDefault="00C0655E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0883F657" w:rsidR="00C0655E" w:rsidRPr="00385B43" w:rsidRDefault="00C0655E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E43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</w:t>
            </w:r>
            <w:r w:rsidR="00695E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Uznesenie, resp. výpis z uznesenia o schválení programu rozvoja a príslušnej územnoplánovacej dokumentácie (ak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relevantné, t.j. ak </w:t>
            </w:r>
            <w:r w:rsid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598971F8" w:rsidR="00C0655E" w:rsidRPr="00385B43" w:rsidRDefault="00CE155D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6F65D9F5" w:rsidR="00C0655E" w:rsidRPr="00385B43" w:rsidRDefault="00C0655E" w:rsidP="000548D1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E43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6883EC93" w:rsidR="00CE155D" w:rsidRPr="00385B43" w:rsidRDefault="00CE155D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E43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149E1FB7" w:rsidR="00C41525" w:rsidRPr="00385B43" w:rsidRDefault="00C41525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E43">
              <w:rPr>
                <w:rFonts w:ascii="Arial Narrow" w:hAnsi="Arial Narrow"/>
                <w:sz w:val="18"/>
                <w:szCs w:val="18"/>
              </w:rPr>
              <w:t xml:space="preserve">6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- Rozpočet projektu,</w:t>
            </w:r>
          </w:p>
          <w:p w14:paraId="3646070A" w14:textId="7D196ABB" w:rsidR="00CE155D" w:rsidRPr="00695E43" w:rsidRDefault="00C41525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E43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562E9E34" w:rsidR="00CE155D" w:rsidRPr="00385B43" w:rsidRDefault="006E13CA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7CA3DA99" w:rsidR="006E13CA" w:rsidRPr="00385B43" w:rsidRDefault="006E13CA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6ED36EE6" w:rsidR="006E13CA" w:rsidRDefault="006E13CA" w:rsidP="000548D1">
            <w:pPr>
              <w:pStyle w:val="Odsekzoznamu"/>
              <w:autoSpaceDE w:val="0"/>
              <w:autoSpaceDN w:val="0"/>
              <w:ind w:left="1343" w:hanging="127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60C42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334F93FC" w:rsidR="000D6331" w:rsidRPr="00385B43" w:rsidRDefault="000D6331" w:rsidP="000548D1">
            <w:pPr>
              <w:pStyle w:val="Odsekzoznamu"/>
              <w:autoSpaceDE w:val="0"/>
              <w:autoSpaceDN w:val="0"/>
              <w:ind w:left="1485" w:hanging="1419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60C42">
              <w:rPr>
                <w:rFonts w:ascii="Arial Narrow" w:hAnsi="Arial Narrow"/>
                <w:sz w:val="18"/>
                <w:szCs w:val="18"/>
              </w:rPr>
              <w:t>9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71BB7F93" w:rsidR="00CE155D" w:rsidRPr="00385B43" w:rsidRDefault="00CE155D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60C42">
              <w:rPr>
                <w:rFonts w:ascii="Arial Narrow" w:hAnsi="Arial Narrow"/>
                <w:sz w:val="18"/>
                <w:szCs w:val="18"/>
              </w:rPr>
              <w:t>10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4B4046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vysporiadanie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majetkovo-právnych vzťahov </w:t>
            </w:r>
          </w:p>
          <w:p w14:paraId="690F3C8D" w14:textId="5313DD0A" w:rsidR="00CE155D" w:rsidRPr="00385B43" w:rsidRDefault="006B5BCA" w:rsidP="000548D1">
            <w:pPr>
              <w:pStyle w:val="Odsekzoznamu"/>
              <w:autoSpaceDE w:val="0"/>
              <w:autoSpaceDN w:val="0"/>
              <w:ind w:left="6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535AFF">
              <w:rPr>
                <w:rFonts w:ascii="Arial Narrow" w:hAnsi="Arial Narrow"/>
                <w:sz w:val="18"/>
                <w:szCs w:val="18"/>
              </w:rPr>
              <w:t>1</w:t>
            </w:r>
            <w:r w:rsidR="00695E43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18981176" w:rsidR="0036507C" w:rsidRPr="00385B43" w:rsidRDefault="00A93580" w:rsidP="000548D1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960C42" w:rsidRPr="00960C42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2B6031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4F9E9FAE" w:rsidR="00D53FAB" w:rsidRDefault="00D53FAB" w:rsidP="000548D1">
            <w:pPr>
              <w:pStyle w:val="Odsekzoznamu"/>
              <w:autoSpaceDE w:val="0"/>
              <w:autoSpaceDN w:val="0"/>
              <w:ind w:left="1478" w:hanging="1412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60C42">
              <w:rPr>
                <w:rFonts w:ascii="Arial Narrow" w:hAnsi="Arial Narrow"/>
                <w:sz w:val="18"/>
                <w:szCs w:val="18"/>
              </w:rPr>
              <w:t>11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6B6EA5D6" w:rsidR="00CD4ABE" w:rsidRPr="00385B43" w:rsidRDefault="00CD4ABE" w:rsidP="000548D1">
            <w:pPr>
              <w:pStyle w:val="Odsekzoznamu"/>
              <w:autoSpaceDE w:val="0"/>
              <w:autoSpaceDN w:val="0"/>
              <w:ind w:left="1478" w:hanging="1412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60C42">
              <w:rPr>
                <w:rFonts w:ascii="Arial Narrow" w:hAnsi="Arial Narrow"/>
                <w:sz w:val="18"/>
                <w:szCs w:val="18"/>
              </w:rPr>
              <w:t>12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5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0EDD0486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500343CC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36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36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64900069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37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37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7B718BCC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960C42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2618183" w14:textId="4E0D07DF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FBEF815" w14:textId="77777777" w:rsidR="00AF0D3C" w:rsidRPr="00385B43" w:rsidRDefault="00AF0D3C" w:rsidP="00AF0D3C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 ťažkostiach,</w:t>
            </w:r>
          </w:p>
          <w:p w14:paraId="726B0C2C" w14:textId="2AF7B728" w:rsidR="00AF0D3C" w:rsidRPr="00385B43" w:rsidRDefault="00AF0D3C" w:rsidP="00AF0D3C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zachovám charakter projektu v zmysle podmienok stanovených vo výzve, 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pomoci,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46D44F42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6"/>
      <w:footerReference w:type="default" r:id="rId1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ACE660A" w15:done="0"/>
  <w15:commentEx w15:paraId="5CB0F40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ACE660A" w16cid:durableId="21F05019"/>
  <w16cid:commentId w16cid:paraId="5CB0F400" w16cid:durableId="21F0506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FFE619" w14:textId="77777777" w:rsidR="0074428E" w:rsidRDefault="0074428E" w:rsidP="00297396">
      <w:pPr>
        <w:spacing w:after="0" w:line="240" w:lineRule="auto"/>
      </w:pPr>
      <w:r>
        <w:separator/>
      </w:r>
    </w:p>
  </w:endnote>
  <w:endnote w:type="continuationSeparator" w:id="0">
    <w:p w14:paraId="421676AE" w14:textId="77777777" w:rsidR="0074428E" w:rsidRDefault="0074428E" w:rsidP="00297396">
      <w:pPr>
        <w:spacing w:after="0" w:line="240" w:lineRule="auto"/>
      </w:pPr>
      <w:r>
        <w:continuationSeparator/>
      </w:r>
    </w:p>
  </w:endnote>
  <w:endnote w:type="continuationNotice" w:id="1">
    <w:p w14:paraId="4477687F" w14:textId="77777777" w:rsidR="0074428E" w:rsidRDefault="0074428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03D72" w14:textId="036B889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67C305FA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3213BB" w:rsidRPr="001A4E70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B539F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17F6F" w14:textId="68828A2E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E550C66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3213BB" w:rsidRPr="001A4E70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0D105E39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8588F8E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B539F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C86CD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E0D8446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686A1409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75F4C61E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B539F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8D691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7AC6C4F7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3865F5F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A2A6C2A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B539F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0875C" w14:textId="7777777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10C8B6B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3213BB" w:rsidRPr="00B13A79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B539F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3213BB" w:rsidRPr="00570367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D56797" w14:textId="77777777" w:rsidR="0074428E" w:rsidRDefault="0074428E" w:rsidP="00297396">
      <w:pPr>
        <w:spacing w:after="0" w:line="240" w:lineRule="auto"/>
      </w:pPr>
      <w:r>
        <w:separator/>
      </w:r>
    </w:p>
  </w:footnote>
  <w:footnote w:type="continuationSeparator" w:id="0">
    <w:p w14:paraId="2DE9499B" w14:textId="77777777" w:rsidR="0074428E" w:rsidRDefault="0074428E" w:rsidP="00297396">
      <w:pPr>
        <w:spacing w:after="0" w:line="240" w:lineRule="auto"/>
      </w:pPr>
      <w:r>
        <w:continuationSeparator/>
      </w:r>
    </w:p>
  </w:footnote>
  <w:footnote w:type="continuationNotice" w:id="1">
    <w:p w14:paraId="10071A8D" w14:textId="77777777" w:rsidR="0074428E" w:rsidRDefault="0074428E">
      <w:pPr>
        <w:spacing w:after="0" w:line="240" w:lineRule="auto"/>
      </w:pPr>
    </w:p>
  </w:footnote>
  <w:footnote w:id="2">
    <w:p w14:paraId="6BBEF93C" w14:textId="109A2203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3213BB" w:rsidRPr="00613B6F" w:rsidRDefault="003213BB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A65ADB" w:rsidRDefault="00A65ADB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</w:t>
      </w:r>
      <w:r w:rsidR="005E45F4">
        <w:rPr>
          <w:rFonts w:ascii="Arial Narrow" w:hAnsi="Arial Narrow"/>
          <w:sz w:val="18"/>
        </w:rPr>
        <w:t xml:space="preserve"> v súlade s podmienkami výzvy</w:t>
      </w:r>
      <w:r>
        <w:rPr>
          <w:rFonts w:ascii="Arial Narrow" w:hAnsi="Arial Narrow"/>
          <w:sz w:val="18"/>
        </w:rPr>
        <w:t>.</w:t>
      </w:r>
    </w:p>
  </w:footnote>
  <w:footnote w:id="6">
    <w:p w14:paraId="487CAD87" w14:textId="7FB325FA" w:rsidR="00F35341" w:rsidRDefault="00F3534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="0038137E">
        <w:tab/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</w:t>
      </w:r>
      <w:r w:rsidR="004B4046">
        <w:rPr>
          <w:rStyle w:val="Odkaznapoznmkupodiarou"/>
          <w:rFonts w:ascii="Arial Narrow" w:hAnsi="Arial Narrow"/>
          <w:sz w:val="18"/>
          <w:vertAlign w:val="baseline"/>
        </w:rPr>
        <w:t>dkladá ako osobitnú prílohu Žo</w:t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P</w:t>
      </w:r>
      <w:r w:rsidR="004B4046">
        <w:rPr>
          <w:rStyle w:val="Odkaznapoznmkupodiarou"/>
          <w:rFonts w:ascii="Arial Narrow" w:hAnsi="Arial Narrow"/>
          <w:sz w:val="18"/>
          <w:vertAlign w:val="baseline"/>
        </w:rPr>
        <w:t>r</w:t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</w:t>
      </w:r>
      <w:proofErr w:type="spellStart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link</w:t>
      </w:r>
      <w:proofErr w:type="spellEnd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, resp. hypertextový odkaz) na adresu (v registri účtovných závierok), kde je verejne dostupná požadovaná účtovná závierka</w:t>
      </w:r>
      <w:r w:rsidR="0038137E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91DF2" w14:textId="77777777" w:rsidR="003213BB" w:rsidRPr="00627EA3" w:rsidRDefault="003213BB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9BF52" w14:textId="06E3A226" w:rsidR="003213BB" w:rsidRPr="001F013A" w:rsidRDefault="007B5F21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3600" behindDoc="0" locked="1" layoutInCell="1" allowOverlap="1" wp14:anchorId="65D04D5D" wp14:editId="6EDFF30E">
          <wp:simplePos x="0" y="0"/>
          <wp:positionH relativeFrom="column">
            <wp:posOffset>2200275</wp:posOffset>
          </wp:positionH>
          <wp:positionV relativeFrom="paragraph">
            <wp:posOffset>-194310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44F9275D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05E7C987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3213BB" w:rsidRDefault="003213BB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4F263" w14:textId="3BC5A9C0" w:rsidR="003213BB" w:rsidRDefault="003213BB" w:rsidP="00F272A7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8257C" w14:textId="0864E05D" w:rsidR="003213BB" w:rsidRDefault="003213BB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27576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8D1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0726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3188"/>
    <w:rsid w:val="00297396"/>
    <w:rsid w:val="002A2C7F"/>
    <w:rsid w:val="002A3E09"/>
    <w:rsid w:val="002A4852"/>
    <w:rsid w:val="002A6EF9"/>
    <w:rsid w:val="002A7199"/>
    <w:rsid w:val="002B01C5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3FC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5B4A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3EC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539F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046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2FCB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7686C"/>
    <w:rsid w:val="00580D35"/>
    <w:rsid w:val="00584D11"/>
    <w:rsid w:val="00584F00"/>
    <w:rsid w:val="00586006"/>
    <w:rsid w:val="00595FAF"/>
    <w:rsid w:val="00596962"/>
    <w:rsid w:val="00597848"/>
    <w:rsid w:val="005A02AD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29BF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67B00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5E43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B60C0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428E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5F21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6841"/>
    <w:rsid w:val="00820C57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48AF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0C42"/>
    <w:rsid w:val="009635E0"/>
    <w:rsid w:val="00966699"/>
    <w:rsid w:val="00966C2C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20F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0B3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3580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0D3C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0D76"/>
    <w:rsid w:val="00B71360"/>
    <w:rsid w:val="00B72C46"/>
    <w:rsid w:val="00B73CFF"/>
    <w:rsid w:val="00B747B7"/>
    <w:rsid w:val="00B75197"/>
    <w:rsid w:val="00B80256"/>
    <w:rsid w:val="00B82C04"/>
    <w:rsid w:val="00B83287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819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4F5C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BB7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5E61"/>
    <w:rsid w:val="00D97160"/>
    <w:rsid w:val="00D97E2F"/>
    <w:rsid w:val="00DA4A30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696F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1A5"/>
    <w:rsid w:val="00E9573F"/>
    <w:rsid w:val="00E960A9"/>
    <w:rsid w:val="00E96794"/>
    <w:rsid w:val="00E969E2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A20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0CD"/>
    <w:rsid w:val="00F85AE0"/>
    <w:rsid w:val="00F86174"/>
    <w:rsid w:val="00F869AD"/>
    <w:rsid w:val="00F90018"/>
    <w:rsid w:val="00F90A41"/>
    <w:rsid w:val="00F90CF7"/>
    <w:rsid w:val="00F92E1A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1F1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microsoft.com/office/2011/relationships/commentsExtended" Target="commentsExtended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Textzstupnhosymbolu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Textzstupnhosymbolu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147404"/>
    <w:rsid w:val="0031009D"/>
    <w:rsid w:val="003527A4"/>
    <w:rsid w:val="00370346"/>
    <w:rsid w:val="003B20BC"/>
    <w:rsid w:val="00417961"/>
    <w:rsid w:val="0046276E"/>
    <w:rsid w:val="00476F69"/>
    <w:rsid w:val="00491D51"/>
    <w:rsid w:val="0050057B"/>
    <w:rsid w:val="00503470"/>
    <w:rsid w:val="00514765"/>
    <w:rsid w:val="00517339"/>
    <w:rsid w:val="00532EB9"/>
    <w:rsid w:val="005A698A"/>
    <w:rsid w:val="005D6C69"/>
    <w:rsid w:val="00620643"/>
    <w:rsid w:val="006845DE"/>
    <w:rsid w:val="00731CBC"/>
    <w:rsid w:val="007B0225"/>
    <w:rsid w:val="00803F6C"/>
    <w:rsid w:val="008A5F9C"/>
    <w:rsid w:val="008F0B6E"/>
    <w:rsid w:val="00966EEE"/>
    <w:rsid w:val="00976238"/>
    <w:rsid w:val="009B4DB2"/>
    <w:rsid w:val="009C3CCC"/>
    <w:rsid w:val="00A118B3"/>
    <w:rsid w:val="00A15D86"/>
    <w:rsid w:val="00A24D85"/>
    <w:rsid w:val="00AF754A"/>
    <w:rsid w:val="00BE51E0"/>
    <w:rsid w:val="00CD2E46"/>
    <w:rsid w:val="00D00379"/>
    <w:rsid w:val="00D659EE"/>
    <w:rsid w:val="00E26526"/>
    <w:rsid w:val="00E426B2"/>
    <w:rsid w:val="00F23F7A"/>
    <w:rsid w:val="00F70B43"/>
    <w:rsid w:val="00F73414"/>
    <w:rsid w:val="00FD6FA9"/>
    <w:rsid w:val="00FE2852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6C420-3762-4679-9838-961C3F0C8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3519</Words>
  <Characters>20059</Characters>
  <Application>Microsoft Office Word</Application>
  <DocSecurity>0</DocSecurity>
  <Lines>167</Lines>
  <Paragraphs>47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2020-01-29T12:27:00Z</dcterms:created>
  <dcterms:modified xsi:type="dcterms:W3CDTF">2021-02-19T11:31:00Z</dcterms:modified>
</cp:coreProperties>
</file>