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1435A8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1435A8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1435A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1435A8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3B488B78" w:rsidR="00AD4FD2" w:rsidRPr="00A42D69" w:rsidRDefault="0051409A" w:rsidP="001435A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547EFD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18933676" w:rsidR="00AD4FD2" w:rsidRPr="00A42D69" w:rsidRDefault="00547EFD" w:rsidP="001435A8">
            <w:pPr>
              <w:spacing w:before="120" w:after="120"/>
            </w:pPr>
            <w:r>
              <w:t>Miestna akčná skupina ROŇAVA, o.z.</w:t>
            </w:r>
          </w:p>
        </w:tc>
      </w:tr>
      <w:tr w:rsidR="00AD4FD2" w:rsidRPr="00A42D69" w14:paraId="5F2CF32D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8C9270B" w:rsidR="00AD4FD2" w:rsidRPr="00A42D69" w:rsidRDefault="0051409A" w:rsidP="001435A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007C8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C703935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84F6113" w14:textId="77777777" w:rsidR="00C007C8" w:rsidRPr="008003C9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žiadateľ vytvorí minimálne 0,5 úväzkové pracovné miesto FTE alebo 1 pracovné miesto FTE, v závislosti od výšky poskytnutia NFP.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B6B1" w14:textId="77777777" w:rsidR="00C007C8" w:rsidRPr="008003C9" w:rsidRDefault="00C007C8" w:rsidP="00EA564E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nižšia ako 25 000 Eur, sa zaviazal vytvoriť minimálne 0,5 úväzkové pracovné miesto FTE.</w:t>
            </w:r>
          </w:p>
          <w:p w14:paraId="79A2700D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vyššia alebo rovná 25 000 Eur, sa zaviazal vytvoriť minimálne 1 pracovné miesto FTE.</w:t>
            </w:r>
          </w:p>
        </w:tc>
      </w:tr>
      <w:tr w:rsidR="00C007C8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A4D2" w14:textId="77777777" w:rsidR="00C007C8" w:rsidRPr="008003C9" w:rsidRDefault="00C007C8" w:rsidP="00EA564E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Žiadateľ, ktorého výška NFP je nižšia ako 25 000 Eur, sa nezaviazal vytvoriť minimálne 0,5 úväzkové pracovné miesto FTE.  </w:t>
            </w:r>
          </w:p>
          <w:p w14:paraId="59F5CE1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vyššia alebo rovná 25 000 Eur, sa nezaviazal vytvoriť minimálne 1 pracovné miesto FTE.</w:t>
            </w:r>
          </w:p>
        </w:tc>
      </w:tr>
      <w:tr w:rsidR="00C007C8" w:rsidRPr="008003C9" w14:paraId="7A62E62E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0D2E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6F128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  <w:p w14:paraId="1E9E693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65897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003C9">
              <w:rPr>
                <w:rFonts w:asciiTheme="minorHAnsi" w:eastAsia="Times New Roman" w:hAnsiTheme="minorHAnsi" w:cstheme="minorHAnsi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15FE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68CC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3213" w14:textId="77777777" w:rsidR="00C007C8" w:rsidRPr="008003C9" w:rsidRDefault="00C007C8" w:rsidP="00EA564E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rovná alebo vyššia ako 50 000 EUR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C007C8" w:rsidRPr="008003C9" w14:paraId="685D0A5D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5667A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9223A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2BE9F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7B26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EEB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A489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nižšia ako 50 000 EUR alebo vyššia ako 25 000 Eur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C007C8" w:rsidRPr="008003C9" w14:paraId="1B5192E8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6F85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241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AFD0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A04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4B83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AF4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rovná alebo nižšia ako 25 000 Eur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C007C8" w:rsidRPr="008003C9" w14:paraId="5B275679" w14:textId="77777777" w:rsidTr="00EA564E">
        <w:trPr>
          <w:trHeight w:val="1418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D819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20169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CD46A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</w:t>
            </w:r>
            <w:r>
              <w:rPr>
                <w:rFonts w:asciiTheme="minorHAnsi" w:hAnsiTheme="minorHAnsi" w:cstheme="minorHAnsi"/>
              </w:rPr>
              <w:t> </w:t>
            </w:r>
            <w:r w:rsidRPr="008003C9">
              <w:rPr>
                <w:rFonts w:asciiTheme="minorHAnsi" w:hAnsiTheme="minorHAnsi" w:cstheme="minorHAnsi"/>
              </w:rPr>
              <w:t>území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B3F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Pr="008003C9">
              <w:rPr>
                <w:rFonts w:asciiTheme="minorHAnsi" w:hAnsiTheme="minorHAnsi" w:cstheme="minorHAnsi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9D5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  <w:p w14:paraId="46E707CB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3E2" w14:textId="77777777" w:rsidR="00C007C8" w:rsidRPr="008003C9" w:rsidRDefault="00C007C8" w:rsidP="00EA564E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C007C8" w:rsidRPr="008003C9" w14:paraId="69B062D5" w14:textId="77777777" w:rsidTr="00EA564E">
        <w:trPr>
          <w:trHeight w:val="1418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43D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477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F764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B7C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4DB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  <w:p w14:paraId="1ADB4C54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01DD" w14:textId="77777777" w:rsidR="00C007C8" w:rsidRPr="008003C9" w:rsidRDefault="00C007C8" w:rsidP="00EA564E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Prínos re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119D3A0E" w:rsidR="00C007C8" w:rsidRPr="003F496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3F4962">
              <w:rPr>
                <w:rFonts w:asciiTheme="minorHAnsi" w:eastAsia="Times New Roman" w:hAnsiTheme="minorHAnsi" w:cstheme="minorHAnsi"/>
                <w:lang w:eastAsia="sk-SK"/>
              </w:rPr>
              <w:t xml:space="preserve">Projekt vytvorí nové pracovné miesto pre osobu zo znevýhodnených </w:t>
            </w:r>
            <w:r w:rsidRPr="00DD704A">
              <w:rPr>
                <w:rFonts w:asciiTheme="minorHAnsi" w:eastAsia="Times New Roman" w:hAnsiTheme="minorHAnsi" w:cstheme="minorHAnsi"/>
                <w:lang w:eastAsia="sk-SK"/>
              </w:rPr>
              <w:t>skupín</w:t>
            </w:r>
            <w:r w:rsidR="00B9161A" w:rsidRPr="00DD704A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8003C9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1CCEC7CE" w14:textId="77777777" w:rsidTr="00EA564E">
        <w:trPr>
          <w:trHeight w:val="1494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8C5853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C934281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6B0DF5" w14:textId="77777777" w:rsidR="00C007C8" w:rsidRPr="008003C9" w:rsidRDefault="00C007C8" w:rsidP="00EA564E">
            <w:pPr>
              <w:spacing w:before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uznanej hodnoty merateľného ukazovateľa A101 Počet produktov, ktoré sú pre firmu nové.</w:t>
            </w:r>
          </w:p>
          <w:p w14:paraId="0E03213C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91EBB3D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prípade, ak hodnotiteľ dospeje k záveru, že plánovaná hodnota nie je reálna túto hodnotu zníži.</w:t>
            </w:r>
          </w:p>
          <w:p w14:paraId="1B01CEB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F649EEC" w14:textId="77777777" w:rsidR="00C007C8" w:rsidRPr="008003C9" w:rsidRDefault="00C007C8" w:rsidP="00EA564E">
            <w:pPr>
              <w:spacing w:after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231860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0F04AB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D6DEAA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nepredstaví nový výrobok pre firmu.</w:t>
            </w:r>
          </w:p>
        </w:tc>
      </w:tr>
      <w:tr w:rsidR="00C007C8" w:rsidRPr="008003C9" w14:paraId="7B1DEC97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3D3FA5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637F59F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D6A95C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52BE4A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F06171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D7066A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predstaví nový výrobok pre firmu</w:t>
            </w:r>
          </w:p>
        </w:tc>
      </w:tr>
      <w:tr w:rsidR="00C007C8" w:rsidRPr="008003C9" w14:paraId="5324BD6C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60A6620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FCAA7A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457D874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9EA0BC5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2D26993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 dokáže zabezpečiť potrebné technické zázemie alebo administratívne kapacity, legislatívne prostredie (analogicky podľa typu projektu) s cieľom zabezpečenia udržateľnosti výstupov/výsledkov projektu po ukončení realizácie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C97308E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8003C9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8003C9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 prípade verejného sektora sa komplexne posudzujú ukazovatele likvidity a ukazovatele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zadlženosti.</w:t>
            </w:r>
          </w:p>
          <w:p w14:paraId="445705A5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0549C6B5" w:rsidR="00C007C8" w:rsidRPr="008003C9" w:rsidRDefault="00C007C8" w:rsidP="00444F97">
            <w:pPr>
              <w:jc w:val="center"/>
              <w:rPr>
                <w:rFonts w:asciiTheme="minorHAnsi" w:hAnsiTheme="minorHAnsi" w:cstheme="minorHAnsi"/>
              </w:rPr>
            </w:pPr>
            <w:del w:id="1" w:author="Autor">
              <w:r w:rsidRPr="008003C9" w:rsidDel="001435A8">
                <w:rPr>
                  <w:rFonts w:asciiTheme="minorHAnsi" w:eastAsia="Times New Roman" w:hAnsiTheme="minorHAnsi" w:cstheme="minorHAnsi"/>
                  <w:lang w:eastAsia="sk-SK"/>
                </w:rPr>
                <w:delText>0</w:delText>
              </w:r>
            </w:del>
            <w:ins w:id="2" w:author="Autor">
              <w:r w:rsidR="001435A8">
                <w:rPr>
                  <w:rFonts w:asciiTheme="minorHAnsi" w:eastAsia="Times New Roman" w:hAnsiTheme="minorHAnsi" w:cstheme="minorHAnsi"/>
                  <w:lang w:eastAsia="sk-SK"/>
                </w:rPr>
                <w:t>1</w:t>
              </w:r>
            </w:ins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  <w:del w:id="3" w:author="Autor">
              <w:r w:rsidRPr="008003C9" w:rsidDel="00444F97">
                <w:rPr>
                  <w:rFonts w:asciiTheme="minorHAnsi" w:eastAsia="Times New Roman" w:hAnsiTheme="minorHAnsi" w:cstheme="minorHAnsi"/>
                  <w:lang w:eastAsia="sk-SK"/>
                </w:rPr>
                <w:delText>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nepriaznivou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4EBD8C81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del w:id="4" w:author="Autor">
              <w:r w:rsidRPr="008003C9" w:rsidDel="001435A8">
                <w:rPr>
                  <w:rFonts w:asciiTheme="minorHAnsi" w:eastAsia="Times New Roman" w:hAnsiTheme="minorHAnsi" w:cstheme="minorHAnsi"/>
                  <w:lang w:eastAsia="sk-SK"/>
                </w:rPr>
                <w:delText>4</w:delText>
              </w:r>
            </w:del>
            <w:ins w:id="5" w:author="Autor">
              <w:r w:rsidR="001435A8">
                <w:rPr>
                  <w:rFonts w:asciiTheme="minorHAnsi" w:eastAsia="Times New Roman" w:hAnsiTheme="minorHAnsi" w:cstheme="minorHAnsi"/>
                  <w:lang w:eastAsia="sk-SK"/>
                </w:rPr>
                <w:t>2</w:t>
              </w:r>
            </w:ins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neurčitou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47B447AB" w:rsidR="00C007C8" w:rsidRPr="008003C9" w:rsidRDefault="00C007C8" w:rsidP="00444F97">
            <w:pPr>
              <w:jc w:val="center"/>
              <w:rPr>
                <w:rFonts w:asciiTheme="minorHAnsi" w:hAnsiTheme="minorHAnsi" w:cstheme="minorHAnsi"/>
              </w:rPr>
            </w:pPr>
            <w:del w:id="6" w:author="Autor">
              <w:r w:rsidRPr="008003C9" w:rsidDel="001435A8">
                <w:rPr>
                  <w:rFonts w:asciiTheme="minorHAnsi" w:eastAsia="Times New Roman" w:hAnsiTheme="minorHAnsi" w:cstheme="minorHAnsi"/>
                  <w:lang w:eastAsia="sk-SK"/>
                </w:rPr>
                <w:delText>8</w:delText>
              </w:r>
            </w:del>
            <w:ins w:id="7" w:author="Autor">
              <w:r w:rsidR="001435A8">
                <w:rPr>
                  <w:rFonts w:asciiTheme="minorHAnsi" w:eastAsia="Times New Roman" w:hAnsiTheme="minorHAnsi" w:cstheme="minorHAnsi"/>
                  <w:lang w:eastAsia="sk-SK"/>
                </w:rPr>
                <w:t>3</w:t>
              </w:r>
            </w:ins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  <w:ins w:id="8" w:author="Autor">
              <w:r w:rsidR="00444F97">
                <w:rPr>
                  <w:rFonts w:asciiTheme="minorHAnsi" w:eastAsia="Times New Roman" w:hAnsiTheme="minorHAnsi" w:cstheme="minorHAnsi"/>
                  <w:lang w:eastAsia="sk-SK"/>
                </w:rPr>
                <w:t>y</w:t>
              </w:r>
            </w:ins>
            <w:del w:id="9" w:author="Autor">
              <w:r w:rsidRPr="008003C9" w:rsidDel="00444F97">
                <w:rPr>
                  <w:rFonts w:asciiTheme="minorHAnsi" w:eastAsia="Times New Roman" w:hAnsiTheme="minorHAnsi" w:cstheme="minorHAnsi"/>
                  <w:lang w:eastAsia="sk-SK"/>
                </w:rPr>
                <w:delText>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dobrou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34C9E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5A66F7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34C9E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34C9E" w14:paraId="2C48407A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D5F2C8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D3A6" w14:textId="3B0D49CD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Vytvorenie pracovného miesta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5DD8" w14:textId="07D50F3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1FCD" w14:textId="13B5B7B4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F0BB" w14:textId="3D553E7F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34C9E" w14:paraId="56966B1F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E803C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B305" w14:textId="3DB236AE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Hodnota vytvoreného pracovného miesta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BCD4" w14:textId="78E87D3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EE14" w14:textId="232242B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3FAB" w14:textId="7907723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8</w:t>
            </w:r>
          </w:p>
        </w:tc>
      </w:tr>
      <w:tr w:rsidR="00C007C8" w:rsidRPr="00334C9E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34C9E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34C9E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34C9E" w14:paraId="497F9B30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A3298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F0BD" w14:textId="45BFECCB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Projektom dosiahne žiadateľ nový výrobok pre firmu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748D" w14:textId="7932EBD3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22A8" w14:textId="2DCEA8AB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7446" w14:textId="49EF32E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34C9E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5A66F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5A66F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5A66F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1846A208" w:rsidR="009459EB" w:rsidRPr="005A66F7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b/>
                <w:color w:val="000000" w:themeColor="text1"/>
              </w:rPr>
              <w:t>18</w:t>
            </w:r>
          </w:p>
        </w:tc>
      </w:tr>
      <w:tr w:rsidR="009459EB" w:rsidRPr="00334C9E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FD49DD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E0607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E06074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E06074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2CE42673" w:rsidR="009459EB" w:rsidRPr="00E06074" w:rsidRDefault="00E00957" w:rsidP="00444F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0</w:t>
            </w:r>
            <w:r w:rsidR="00444F97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E0607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C92BCA">
        <w:trPr>
          <w:trHeight w:hRule="exact" w:val="87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E0607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E0607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FD49DD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FD49DD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A2E3DFD" w:rsidR="009459EB" w:rsidRPr="00E06074" w:rsidRDefault="00E00957" w:rsidP="001435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10" w:author="Autor">
              <w:r w:rsidRPr="00E06074" w:rsidDel="001435A8">
                <w:rPr>
                  <w:rFonts w:asciiTheme="minorHAnsi" w:hAnsiTheme="minorHAnsi" w:cs="Arial"/>
                  <w:color w:val="000000" w:themeColor="text1"/>
                </w:rPr>
                <w:delText>0</w:delText>
              </w:r>
            </w:del>
            <w:ins w:id="11" w:author="Autor">
              <w:r w:rsidR="001435A8">
                <w:rPr>
                  <w:rFonts w:asciiTheme="minorHAnsi" w:hAnsiTheme="minorHAnsi" w:cs="Arial"/>
                  <w:color w:val="000000" w:themeColor="text1"/>
                </w:rPr>
                <w:t>1</w:t>
              </w:r>
            </w:ins>
            <w:r w:rsidRPr="00E06074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ins w:id="12" w:author="Autor">
              <w:r w:rsidR="00444F97">
                <w:rPr>
                  <w:rFonts w:asciiTheme="minorHAnsi" w:hAnsiTheme="minorHAnsi" w:cs="Arial"/>
                  <w:color w:val="000000" w:themeColor="text1"/>
                </w:rPr>
                <w:t>-</w:t>
              </w:r>
            </w:ins>
            <w:del w:id="13" w:author="Autor">
              <w:r w:rsidRPr="00E06074" w:rsidDel="00444F97">
                <w:rPr>
                  <w:rFonts w:asciiTheme="minorHAnsi" w:hAnsiTheme="minorHAnsi" w:cs="Arial"/>
                  <w:color w:val="000000" w:themeColor="text1"/>
                </w:rPr>
                <w:delText>–</w:delText>
              </w:r>
            </w:del>
            <w:r w:rsidRPr="00E06074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del w:id="14" w:author="Autor">
              <w:r w:rsidRPr="00E06074" w:rsidDel="001435A8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15" w:author="Autor">
              <w:r w:rsidR="001435A8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75076710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16" w:author="Autor">
              <w:r w:rsidRPr="00E06074" w:rsidDel="001435A8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17" w:author="Autor">
              <w:r w:rsidR="001435A8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</w:tr>
      <w:tr w:rsidR="00E00957" w:rsidRPr="00334C9E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34C9E" w:rsidRDefault="00E0095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6A84E521" w:rsidR="009459EB" w:rsidRPr="00334C9E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del w:id="18" w:author="Autor">
              <w:r w:rsidDel="001435A8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  <w:ins w:id="19" w:author="Autor">
              <w:r w:rsidR="001435A8"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</w:p>
        </w:tc>
      </w:tr>
      <w:tr w:rsidR="00B41B55" w:rsidRPr="00334C9E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5849D857" w:rsidR="00B41B55" w:rsidRPr="00334C9E" w:rsidRDefault="00B41B55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B41B55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4268BE44" w:rsidR="00B41B55" w:rsidRDefault="001435A8" w:rsidP="001435A8">
            <w:pPr>
              <w:jc w:val="center"/>
              <w:rPr>
                <w:rFonts w:cs="Arial"/>
                <w:b/>
                <w:color w:val="000000" w:themeColor="text1"/>
              </w:rPr>
            </w:pPr>
            <w:ins w:id="20" w:author="Autor">
              <w:r>
                <w:rPr>
                  <w:rFonts w:cs="Arial"/>
                  <w:b/>
                  <w:color w:val="000000" w:themeColor="text1"/>
                </w:rPr>
                <w:t>25</w:t>
              </w:r>
            </w:ins>
            <w:del w:id="21" w:author="Autor">
              <w:r w:rsidR="00B41B55" w:rsidDel="001435A8">
                <w:rPr>
                  <w:rFonts w:cs="Arial"/>
                  <w:b/>
                  <w:color w:val="000000" w:themeColor="text1"/>
                </w:rPr>
                <w:delText>30</w:delText>
              </w:r>
            </w:del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4933C294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ins w:id="22" w:author="Autor">
        <w:r w:rsidR="001435A8">
          <w:rPr>
            <w:rFonts w:cs="Arial"/>
            <w:b/>
            <w:color w:val="000000" w:themeColor="text1"/>
          </w:rPr>
          <w:t>15</w:t>
        </w:r>
      </w:ins>
      <w:del w:id="23" w:author="Autor">
        <w:r w:rsidR="00E00957" w:rsidDel="001435A8">
          <w:rPr>
            <w:rFonts w:cs="Arial"/>
            <w:b/>
            <w:color w:val="000000" w:themeColor="text1"/>
          </w:rPr>
          <w:delText>18</w:delText>
        </w:r>
      </w:del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57C0FA4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5370BD33" w14:textId="77777777" w:rsidR="00607288" w:rsidRPr="00A42D69" w:rsidRDefault="00607288" w:rsidP="001435A8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40B25746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14CAF665" w14:textId="77777777" w:rsidR="00607288" w:rsidRPr="00A42D69" w:rsidRDefault="00607288" w:rsidP="001435A8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1435A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A57609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BAE1A19" w14:textId="77777777" w:rsidR="00607288" w:rsidRPr="00A42D69" w:rsidRDefault="00607288" w:rsidP="001435A8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074AE3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3D0C938" w14:textId="79A919BB" w:rsidR="00607288" w:rsidRPr="00A42D69" w:rsidRDefault="0051409A" w:rsidP="001435A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5A2591C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413542" w14:textId="638D0F6F" w:rsidR="00607288" w:rsidRPr="00EE59C7" w:rsidRDefault="00EE59C7" w:rsidP="001435A8">
            <w:pPr>
              <w:spacing w:before="120" w:after="120"/>
            </w:pPr>
            <w:r w:rsidRPr="00EE59C7">
              <w:t>Miestna akčná skupina ROŇAVA, o.z.</w:t>
            </w:r>
          </w:p>
        </w:tc>
      </w:tr>
      <w:tr w:rsidR="00607288" w:rsidRPr="00A42D69" w14:paraId="1D005461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6E2576B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440977C" w14:textId="567793BC" w:rsidR="00607288" w:rsidRPr="00A42D69" w:rsidRDefault="0051409A" w:rsidP="001435A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Rozlišovacie kritériá sú:</w:t>
      </w:r>
    </w:p>
    <w:p w14:paraId="5BE2E3EC" w14:textId="72F6F228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Hodnota Value for Money,</w:t>
      </w:r>
    </w:p>
    <w:p w14:paraId="04831BCA" w14:textId="0AB0F4D0" w:rsidR="003B1FA9" w:rsidRPr="00B41B55" w:rsidRDefault="003B1FA9" w:rsidP="00B41B5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Posúdenie vplyvu a dopadu pro</w:t>
      </w:r>
      <w:r w:rsidR="00B41B55">
        <w:rPr>
          <w:rFonts w:asciiTheme="minorHAnsi" w:hAnsiTheme="minorHAnsi"/>
        </w:rPr>
        <w:t>jektu na plnenie stratégi</w:t>
      </w:r>
      <w:ins w:id="24" w:author="Autor">
        <w:r w:rsidR="00444F97">
          <w:rPr>
            <w:rFonts w:asciiTheme="minorHAnsi" w:hAnsiTheme="minorHAnsi"/>
          </w:rPr>
          <w:t>e</w:t>
        </w:r>
      </w:ins>
      <w:bookmarkStart w:id="25" w:name="_GoBack"/>
      <w:bookmarkEnd w:id="25"/>
      <w:del w:id="26" w:author="Autor">
        <w:r w:rsidR="00B41B55" w:rsidDel="00444F97">
          <w:rPr>
            <w:rFonts w:asciiTheme="minorHAnsi" w:hAnsiTheme="minorHAnsi"/>
          </w:rPr>
          <w:delText>u</w:delText>
        </w:r>
      </w:del>
      <w:r w:rsidR="00B41B55">
        <w:rPr>
          <w:rFonts w:asciiTheme="minorHAnsi" w:hAnsiTheme="minorHAnsi"/>
        </w:rPr>
        <w:t xml:space="preserve"> CLLD</w:t>
      </w:r>
    </w:p>
    <w:p w14:paraId="61633985" w14:textId="77777777" w:rsidR="00B41B55" w:rsidRPr="00B41B55" w:rsidRDefault="00B41B55" w:rsidP="00B41B55">
      <w:pPr>
        <w:jc w:val="both"/>
        <w:rPr>
          <w:rFonts w:cstheme="minorHAnsi"/>
        </w:rPr>
      </w:pPr>
    </w:p>
    <w:p w14:paraId="36A2877F" w14:textId="77777777" w:rsidR="00B41B55" w:rsidRPr="004A2B30" w:rsidRDefault="00B41B55" w:rsidP="00B41B55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r w:rsidRPr="004A2B30">
        <w:rPr>
          <w:rFonts w:asciiTheme="minorHAnsi" w:hAnsiTheme="minorHAnsi" w:cstheme="minorHAnsi"/>
          <w:b/>
          <w:lang w:val="sk-SK"/>
        </w:rPr>
        <w:t>Value for money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B41B55" w:rsidRPr="004A2B30" w14:paraId="06034421" w14:textId="77777777" w:rsidTr="00EA564E">
        <w:trPr>
          <w:trHeight w:val="474"/>
        </w:trPr>
        <w:tc>
          <w:tcPr>
            <w:tcW w:w="3106" w:type="dxa"/>
            <w:shd w:val="clear" w:color="auto" w:fill="9CC2E5" w:themeFill="accent1" w:themeFillTint="99"/>
            <w:vAlign w:val="center"/>
          </w:tcPr>
          <w:p w14:paraId="1434E75C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9CC2E5" w:themeFill="accent1" w:themeFillTint="99"/>
            <w:vAlign w:val="center"/>
          </w:tcPr>
          <w:p w14:paraId="4C9C6E31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9CC2E5" w:themeFill="accent1" w:themeFillTint="99"/>
            <w:vAlign w:val="center"/>
          </w:tcPr>
          <w:p w14:paraId="283C295D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270BAD47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B41B55" w:rsidRPr="004A2B30" w14:paraId="3A1EBEE4" w14:textId="77777777" w:rsidTr="00EA564E">
        <w:tc>
          <w:tcPr>
            <w:tcW w:w="3106" w:type="dxa"/>
            <w:vAlign w:val="center"/>
          </w:tcPr>
          <w:p w14:paraId="46595678" w14:textId="77777777" w:rsidR="00B41B55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A.1</w:t>
            </w:r>
          </w:p>
          <w:p w14:paraId="6C570113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Podpora podnikania a inovácií</w:t>
            </w:r>
          </w:p>
        </w:tc>
        <w:tc>
          <w:tcPr>
            <w:tcW w:w="3498" w:type="dxa"/>
            <w:vAlign w:val="center"/>
          </w:tcPr>
          <w:p w14:paraId="60D11AAE" w14:textId="77777777" w:rsidR="00B41B55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A104</w:t>
            </w:r>
          </w:p>
          <w:p w14:paraId="50F96AE3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Poč</w:t>
            </w:r>
            <w:r>
              <w:rPr>
                <w:rFonts w:cstheme="minorHAnsi"/>
              </w:rPr>
              <w:t>et vytvorených pracovných miest</w:t>
            </w:r>
          </w:p>
        </w:tc>
        <w:tc>
          <w:tcPr>
            <w:tcW w:w="3035" w:type="dxa"/>
            <w:vAlign w:val="center"/>
          </w:tcPr>
          <w:p w14:paraId="0B8672F7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5245" w:type="dxa"/>
            <w:vAlign w:val="center"/>
          </w:tcPr>
          <w:p w14:paraId="3FF521CE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488E0F9D" w14:textId="77777777" w:rsidR="00B41B55" w:rsidRPr="00FD49DD" w:rsidRDefault="00B41B55" w:rsidP="00B41B55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  <w:lang w:val="de-DE"/>
        </w:rPr>
      </w:pPr>
    </w:p>
    <w:p w14:paraId="0CF9CB43" w14:textId="77777777" w:rsidR="00B41B55" w:rsidRPr="00FD49DD" w:rsidRDefault="00B41B55" w:rsidP="00B41B55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  <w:lang w:val="de-DE"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FD49DD">
        <w:rPr>
          <w:rFonts w:asciiTheme="minorHAnsi" w:hAnsiTheme="minorHAnsi" w:cstheme="minorHAnsi"/>
          <w:b/>
          <w:lang w:val="de-DE"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FD49DD">
        <w:rPr>
          <w:rFonts w:asciiTheme="minorHAnsi" w:hAnsiTheme="minorHAnsi" w:cstheme="minorHAnsi"/>
          <w:b/>
          <w:lang w:val="de-DE"/>
        </w:rPr>
        <w:t xml:space="preserve"> CLLD </w:t>
      </w:r>
    </w:p>
    <w:p w14:paraId="288816F6" w14:textId="1AC600A0" w:rsidR="00B41B55" w:rsidRPr="00B41B55" w:rsidRDefault="00B41B55" w:rsidP="00B41B55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value for money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BA951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A95143" w16cid:durableId="21E668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D49F9" w14:textId="77777777" w:rsidR="0051409A" w:rsidRDefault="0051409A" w:rsidP="006447D5">
      <w:pPr>
        <w:spacing w:after="0" w:line="240" w:lineRule="auto"/>
      </w:pPr>
      <w:r>
        <w:separator/>
      </w:r>
    </w:p>
  </w:endnote>
  <w:endnote w:type="continuationSeparator" w:id="0">
    <w:p w14:paraId="2DED0EDD" w14:textId="77777777" w:rsidR="0051409A" w:rsidRDefault="0051409A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3AEE86C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44F97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08CE54" w14:textId="77777777" w:rsidR="0051409A" w:rsidRDefault="0051409A" w:rsidP="006447D5">
      <w:pPr>
        <w:spacing w:after="0" w:line="240" w:lineRule="auto"/>
      </w:pPr>
      <w:r>
        <w:separator/>
      </w:r>
    </w:p>
  </w:footnote>
  <w:footnote w:type="continuationSeparator" w:id="0">
    <w:p w14:paraId="23E7518C" w14:textId="77777777" w:rsidR="0051409A" w:rsidRDefault="0051409A" w:rsidP="006447D5">
      <w:pPr>
        <w:spacing w:after="0" w:line="240" w:lineRule="auto"/>
      </w:pPr>
      <w:r>
        <w:continuationSeparator/>
      </w:r>
    </w:p>
  </w:footnote>
  <w:footnote w:id="1">
    <w:p w14:paraId="57C8ED8C" w14:textId="73CF0F43" w:rsidR="00B9161A" w:rsidRDefault="00B9161A" w:rsidP="00B9161A">
      <w:pPr>
        <w:pStyle w:val="Textpoznmkypodiarou"/>
        <w:jc w:val="both"/>
      </w:pPr>
      <w:r w:rsidRPr="00DD704A">
        <w:rPr>
          <w:rStyle w:val="Odkaznapoznmkupodiarou"/>
        </w:rPr>
        <w:footnoteRef/>
      </w:r>
      <w:r w:rsidRPr="00DD704A">
        <w:t xml:space="preserve"> Za osoby zo znevýhodnených skupín sa považujú: a) občan mladší ako 26 rokov; b) občan starší ako 50 rokov; c) občan bez pravidelného príjmu; d) občan, ktorý dosiahol vzdelanie nižšie ako stredné odborné vzdelanie podľa zákona č. 245/2008 Z. z. o výchove a vzdelávaní (školský zákon); e) štátny príslušník tretej krajiny, ktorému bol udelený azyl alebo ktorému bola poskytnutá doplnková ochrana;  f) občan, ktorý žije ako osamelá dospelá osoba s jednou alebo viacerými osobami odkázanými na jeho starostlivosť alebo starajúca sa o jedno dieťa pred skončením povinnej školskej dochádzky; g) občan so zdravotným postihnutím.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1AC5C05F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3425E67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27F3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2F71AD97" wp14:editId="57B0255D">
          <wp:simplePos x="0" y="0"/>
          <wp:positionH relativeFrom="column">
            <wp:posOffset>4654550</wp:posOffset>
          </wp:positionH>
          <wp:positionV relativeFrom="paragraph">
            <wp:posOffset>-156845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03BA214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1585E2EE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ins w:id="27" w:author="Autor">
      <w:r w:rsidR="00444F97">
        <w:rPr>
          <w:rFonts w:ascii="Arial Narrow" w:hAnsi="Arial Narrow" w:cs="Arial"/>
          <w:sz w:val="20"/>
        </w:rPr>
        <w:t>pre</w:t>
      </w:r>
    </w:ins>
    <w:del w:id="28" w:author="Autor">
      <w:r w:rsidRPr="00AD4FD2" w:rsidDel="00444F97">
        <w:rPr>
          <w:rFonts w:ascii="Arial Narrow" w:hAnsi="Arial Narrow" w:cs="Arial"/>
          <w:sz w:val="20"/>
        </w:rPr>
        <w:delText>na</w:delText>
      </w:r>
    </w:del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C2829DB0"/>
    <w:lvl w:ilvl="0" w:tplc="041B001B">
      <w:start w:val="1"/>
      <w:numFmt w:val="lowerRoman"/>
      <w:lvlText w:val="%1."/>
      <w:lvlJc w:val="righ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7F3"/>
    <w:rsid w:val="00032EAB"/>
    <w:rsid w:val="00033031"/>
    <w:rsid w:val="0003655E"/>
    <w:rsid w:val="00041014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435A8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5BC"/>
    <w:rsid w:val="00224938"/>
    <w:rsid w:val="00226709"/>
    <w:rsid w:val="00237713"/>
    <w:rsid w:val="00240572"/>
    <w:rsid w:val="00241306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76181"/>
    <w:rsid w:val="00281453"/>
    <w:rsid w:val="0028704D"/>
    <w:rsid w:val="002942EF"/>
    <w:rsid w:val="00295AC2"/>
    <w:rsid w:val="00295F74"/>
    <w:rsid w:val="00297E2A"/>
    <w:rsid w:val="002A0697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1C09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97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409A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D6F6D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08AB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7F7A05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23A0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161A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49BA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2FBA"/>
    <w:rsid w:val="00C83F7F"/>
    <w:rsid w:val="00C9162D"/>
    <w:rsid w:val="00C92BCA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447D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04A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25D69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96F34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49DD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4135C"/>
    <w:rsid w:val="00163B11"/>
    <w:rsid w:val="001C05BF"/>
    <w:rsid w:val="00212C3B"/>
    <w:rsid w:val="00266B70"/>
    <w:rsid w:val="00291D78"/>
    <w:rsid w:val="004F1865"/>
    <w:rsid w:val="005A4146"/>
    <w:rsid w:val="006B3B1E"/>
    <w:rsid w:val="006C5111"/>
    <w:rsid w:val="00732429"/>
    <w:rsid w:val="0079578D"/>
    <w:rsid w:val="00923BFB"/>
    <w:rsid w:val="00A72FB5"/>
    <w:rsid w:val="00A84545"/>
    <w:rsid w:val="00AD089D"/>
    <w:rsid w:val="00AF3972"/>
    <w:rsid w:val="00B20F1E"/>
    <w:rsid w:val="00B874A2"/>
    <w:rsid w:val="00C11E02"/>
    <w:rsid w:val="00EA7464"/>
    <w:rsid w:val="00F60CBA"/>
    <w:rsid w:val="00F9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8B590-D461-4B91-A6E6-B0CCF1815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1922</Words>
  <Characters>10957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2020-01-24T11:54:00Z</dcterms:created>
  <dcterms:modified xsi:type="dcterms:W3CDTF">2021-02-19T11:16:00Z</dcterms:modified>
</cp:coreProperties>
</file>